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5493"/>
        <w:gridCol w:w="1169"/>
        <w:gridCol w:w="1951"/>
      </w:tblGrid>
      <w:tr w:rsidR="00F320AA" w14:paraId="2961C7E4" w14:textId="77777777" w:rsidTr="00F320AA">
        <w:trPr>
          <w:cantSplit/>
        </w:trPr>
        <w:tc>
          <w:tcPr>
            <w:tcW w:w="1418" w:type="dxa"/>
            <w:vAlign w:val="center"/>
          </w:tcPr>
          <w:p w14:paraId="2DFA295A" w14:textId="77777777" w:rsidR="00F320AA" w:rsidRPr="00DF23FC" w:rsidRDefault="00F320AA" w:rsidP="00F320AA">
            <w:pPr>
              <w:spacing w:before="0"/>
              <w:rPr>
                <w:rFonts w:ascii="Verdana" w:hAnsi="Verdana"/>
                <w:position w:val="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16C92E9" wp14:editId="7D4CC557">
                  <wp:extent cx="712470" cy="785495"/>
                  <wp:effectExtent l="0" t="0" r="0" b="0"/>
                  <wp:docPr id="4" name="Picture 4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71111C70" w14:textId="77777777" w:rsidR="00F320AA" w:rsidRPr="00DF23FC" w:rsidRDefault="00F320AA" w:rsidP="00F320A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 w:rsidRPr="00B37A1C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1951" w:type="dxa"/>
            <w:vAlign w:val="center"/>
          </w:tcPr>
          <w:p w14:paraId="387CDE1D" w14:textId="77777777" w:rsidR="00F320AA" w:rsidRDefault="00EB0812" w:rsidP="00F320AA">
            <w:pPr>
              <w:spacing w:before="0" w:line="240" w:lineRule="atLeast"/>
            </w:pPr>
            <w:r>
              <w:rPr>
                <w:noProof/>
              </w:rPr>
              <w:drawing>
                <wp:inline distT="0" distB="0" distL="0" distR="0" wp14:anchorId="053B8C80" wp14:editId="5889C192">
                  <wp:extent cx="1007778" cy="100777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481" cy="101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7AC88DF" w14:textId="77777777">
        <w:trPr>
          <w:cantSplit/>
        </w:trPr>
        <w:tc>
          <w:tcPr>
            <w:tcW w:w="6911" w:type="dxa"/>
            <w:gridSpan w:val="2"/>
            <w:tcBorders>
              <w:bottom w:val="single" w:sz="12" w:space="0" w:color="auto"/>
            </w:tcBorders>
          </w:tcPr>
          <w:p w14:paraId="273E4900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gridSpan w:val="2"/>
            <w:tcBorders>
              <w:bottom w:val="single" w:sz="12" w:space="0" w:color="auto"/>
            </w:tcBorders>
          </w:tcPr>
          <w:p w14:paraId="1B83504E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5A3A07A4" w14:textId="77777777">
        <w:trPr>
          <w:cantSplit/>
        </w:trPr>
        <w:tc>
          <w:tcPr>
            <w:tcW w:w="6911" w:type="dxa"/>
            <w:gridSpan w:val="2"/>
            <w:tcBorders>
              <w:top w:val="single" w:sz="12" w:space="0" w:color="auto"/>
            </w:tcBorders>
          </w:tcPr>
          <w:p w14:paraId="510B7FE5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single" w:sz="12" w:space="0" w:color="auto"/>
            </w:tcBorders>
          </w:tcPr>
          <w:p w14:paraId="41364677" w14:textId="2A110AAB" w:rsidR="00A066F1" w:rsidRPr="0090161C" w:rsidRDefault="0090161C" w:rsidP="00A066F1">
            <w:pPr>
              <w:spacing w:before="0" w:line="240" w:lineRule="atLeast"/>
              <w:rPr>
                <w:rFonts w:ascii="Verdana" w:hAnsi="Verdana"/>
                <w:sz w:val="20"/>
                <w:lang w:val="en-US"/>
              </w:rPr>
            </w:pPr>
            <w:r w:rsidRPr="0090161C">
              <w:rPr>
                <w:rFonts w:ascii="Verdana" w:hAnsi="Verdana"/>
                <w:b/>
                <w:sz w:val="20"/>
                <w:lang w:val="en-US"/>
              </w:rPr>
              <w:t xml:space="preserve">Doc. </w:t>
            </w:r>
            <w:proofErr w:type="gramStart"/>
            <w:r w:rsidRPr="0090161C">
              <w:rPr>
                <w:rFonts w:ascii="Verdana" w:hAnsi="Verdana"/>
                <w:b/>
                <w:sz w:val="20"/>
                <w:lang w:val="en-US"/>
              </w:rPr>
              <w:t>CPG(</w:t>
            </w:r>
            <w:proofErr w:type="gramEnd"/>
            <w:r w:rsidRPr="0090161C">
              <w:rPr>
                <w:rFonts w:ascii="Verdana" w:hAnsi="Verdana"/>
                <w:b/>
                <w:sz w:val="20"/>
                <w:lang w:val="en-US"/>
              </w:rPr>
              <w:t>23)0</w:t>
            </w:r>
            <w:r w:rsidR="00616964">
              <w:rPr>
                <w:rFonts w:ascii="Verdana" w:hAnsi="Verdana"/>
                <w:b/>
                <w:sz w:val="20"/>
                <w:lang w:val="en-US"/>
              </w:rPr>
              <w:t>60</w:t>
            </w:r>
            <w:r w:rsidRPr="0090161C">
              <w:rPr>
                <w:rFonts w:ascii="Verdana" w:hAnsi="Verdana"/>
                <w:b/>
                <w:sz w:val="20"/>
                <w:lang w:val="en-US"/>
              </w:rPr>
              <w:t xml:space="preserve"> ANNEX V-24B</w:t>
            </w:r>
          </w:p>
        </w:tc>
      </w:tr>
      <w:tr w:rsidR="00A066F1" w:rsidRPr="00616964" w14:paraId="1E9A430A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7F43F232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  <w:gridSpan w:val="2"/>
          </w:tcPr>
          <w:p w14:paraId="6CAF5D46" w14:textId="3ED02066" w:rsidR="00A066F1" w:rsidRPr="0090161C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  <w:lang w:val="it-IT"/>
              </w:rPr>
            </w:pPr>
            <w:r w:rsidRPr="0090161C">
              <w:rPr>
                <w:rFonts w:ascii="Verdana" w:hAnsi="Verdana"/>
                <w:b/>
                <w:sz w:val="20"/>
                <w:lang w:val="it-IT"/>
              </w:rPr>
              <w:t>Addendum 2 to</w:t>
            </w:r>
            <w:r w:rsidRPr="0090161C">
              <w:rPr>
                <w:rFonts w:ascii="Verdana" w:hAnsi="Verdana"/>
                <w:b/>
                <w:sz w:val="20"/>
                <w:lang w:val="it-IT"/>
              </w:rPr>
              <w:br/>
              <w:t xml:space="preserve">Document </w:t>
            </w:r>
            <w:r w:rsidR="006D68B9" w:rsidRPr="0090161C">
              <w:rPr>
                <w:rFonts w:ascii="Verdana" w:hAnsi="Verdana"/>
                <w:b/>
                <w:sz w:val="20"/>
                <w:lang w:val="it-IT"/>
              </w:rPr>
              <w:t>XXXX</w:t>
            </w:r>
            <w:r w:rsidRPr="0090161C">
              <w:rPr>
                <w:rFonts w:ascii="Verdana" w:hAnsi="Verdana"/>
                <w:b/>
                <w:sz w:val="20"/>
                <w:lang w:val="it-IT"/>
              </w:rPr>
              <w:t>(Add.24)</w:t>
            </w:r>
            <w:r w:rsidR="00A066F1" w:rsidRPr="0090161C">
              <w:rPr>
                <w:rFonts w:ascii="Verdana" w:hAnsi="Verdana"/>
                <w:b/>
                <w:sz w:val="20"/>
                <w:lang w:val="it-IT"/>
              </w:rPr>
              <w:t>-</w:t>
            </w:r>
            <w:r w:rsidR="005E10C9" w:rsidRPr="0090161C">
              <w:rPr>
                <w:rFonts w:ascii="Verdana" w:hAnsi="Verdana"/>
                <w:b/>
                <w:sz w:val="20"/>
                <w:lang w:val="it-IT"/>
              </w:rPr>
              <w:t>E</w:t>
            </w:r>
          </w:p>
        </w:tc>
      </w:tr>
      <w:tr w:rsidR="00A066F1" w:rsidRPr="00C324A8" w14:paraId="15DC8CED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1F0A8CCF" w14:textId="77777777" w:rsidR="00A066F1" w:rsidRPr="0090161C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it-IT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  <w:gridSpan w:val="2"/>
          </w:tcPr>
          <w:p w14:paraId="72C8A12F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24 August 2023</w:t>
            </w:r>
          </w:p>
        </w:tc>
      </w:tr>
      <w:tr w:rsidR="00A066F1" w:rsidRPr="00C324A8" w14:paraId="6F3A3372" w14:textId="77777777">
        <w:trPr>
          <w:cantSplit/>
          <w:trHeight w:val="23"/>
        </w:trPr>
        <w:tc>
          <w:tcPr>
            <w:tcW w:w="6911" w:type="dxa"/>
            <w:gridSpan w:val="2"/>
            <w:shd w:val="clear" w:color="auto" w:fill="auto"/>
          </w:tcPr>
          <w:p w14:paraId="49171585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  <w:gridSpan w:val="2"/>
          </w:tcPr>
          <w:p w14:paraId="15A17CB7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45414E74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26D49ABF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3B02B966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56B9366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7FE10139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28F55F1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67A3B5E0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75F8DF84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2728FE34" w14:textId="77777777" w:rsidTr="00025864">
        <w:trPr>
          <w:cantSplit/>
          <w:trHeight w:val="23"/>
        </w:trPr>
        <w:tc>
          <w:tcPr>
            <w:tcW w:w="10031" w:type="dxa"/>
            <w:gridSpan w:val="4"/>
            <w:shd w:val="clear" w:color="auto" w:fill="auto"/>
          </w:tcPr>
          <w:p w14:paraId="0E853403" w14:textId="77777777" w:rsidR="00A538A6" w:rsidRDefault="004B13CB" w:rsidP="004B13CB">
            <w:pPr>
              <w:pStyle w:val="Agendaitem"/>
            </w:pPr>
            <w:r>
              <w:t>Agenda item 9.1(9.1-b)</w:t>
            </w:r>
          </w:p>
        </w:tc>
      </w:tr>
    </w:tbl>
    <w:bookmarkEnd w:id="5"/>
    <w:bookmarkEnd w:id="6"/>
    <w:p w14:paraId="6AACE3AF" w14:textId="77777777" w:rsidR="00187BD9" w:rsidRPr="006965F8" w:rsidRDefault="0090161C" w:rsidP="006965F8">
      <w:r>
        <w:t>9</w:t>
      </w:r>
      <w:r>
        <w:tab/>
        <w:t>to consider and approve the Report of the Director of the Radiocommunication Bureau, in accordance with Article 7 of the ITU Convention</w:t>
      </w:r>
      <w:r>
        <w:rPr>
          <w:bCs/>
        </w:rPr>
        <w:t>;</w:t>
      </w:r>
    </w:p>
    <w:p w14:paraId="05A7A5C4" w14:textId="77777777" w:rsidR="00187BD9" w:rsidRPr="00570495" w:rsidRDefault="0090161C" w:rsidP="00570495">
      <w:r>
        <w:t>9.1</w:t>
      </w:r>
      <w:r>
        <w:tab/>
        <w:t>on the activities of the ITU Radiocommunication Sector since WRC</w:t>
      </w:r>
      <w:r>
        <w:noBreakHyphen/>
        <w:t>19:</w:t>
      </w:r>
    </w:p>
    <w:p w14:paraId="0B8F06FB" w14:textId="77777777" w:rsidR="003F373B" w:rsidRDefault="0090161C" w:rsidP="00206E29">
      <w:pPr>
        <w:jc w:val="both"/>
      </w:pPr>
      <w:r>
        <w:t>(9.1-b)</w:t>
      </w:r>
      <w:r>
        <w:tab/>
        <w:t>Review the amateur service</w:t>
      </w:r>
      <w:r>
        <w:rPr>
          <w:szCs w:val="24"/>
        </w:rPr>
        <w:t xml:space="preserve"> and the amateur-satellite service </w:t>
      </w:r>
      <w:r>
        <w:t>allocations in the frequency band 1 240</w:t>
      </w:r>
      <w:r>
        <w:noBreakHyphen/>
        <w:t xml:space="preserve">1 300 MHz to determine if additional measures are required to ensure protection of the radionavigation-satellite service (space-to-Earth) operating in the same band </w:t>
      </w:r>
      <w:r>
        <w:rPr>
          <w:lang w:eastAsia="nl-NL"/>
        </w:rPr>
        <w:t xml:space="preserve">in accordance with Resolution </w:t>
      </w:r>
      <w:r>
        <w:rPr>
          <w:rFonts w:eastAsia="SimSun" w:cs="Traditional Arabic"/>
          <w:b/>
          <w:bCs/>
        </w:rPr>
        <w:t>774</w:t>
      </w:r>
      <w:r>
        <w:rPr>
          <w:b/>
          <w:lang w:eastAsia="nl-NL"/>
        </w:rPr>
        <w:t xml:space="preserve"> (WRC</w:t>
      </w:r>
      <w:r>
        <w:rPr>
          <w:b/>
          <w:lang w:eastAsia="nl-NL"/>
        </w:rPr>
        <w:noBreakHyphen/>
        <w:t>19)</w:t>
      </w:r>
      <w:r>
        <w:rPr>
          <w:bCs/>
          <w:lang w:eastAsia="nl-NL"/>
        </w:rPr>
        <w:t>;</w:t>
      </w:r>
      <w:r>
        <w:t xml:space="preserve"> </w:t>
      </w:r>
    </w:p>
    <w:p w14:paraId="090B7632" w14:textId="77777777" w:rsidR="00187BD9" w:rsidRPr="007A6F19" w:rsidRDefault="0090161C" w:rsidP="00206E29">
      <w:pPr>
        <w:jc w:val="both"/>
      </w:pPr>
      <w:r>
        <w:t xml:space="preserve">Resolution </w:t>
      </w:r>
      <w:r w:rsidRPr="00206E29">
        <w:rPr>
          <w:b/>
          <w:bCs/>
        </w:rPr>
        <w:t>774 (WRC-19)</w:t>
      </w:r>
      <w:r>
        <w:t xml:space="preserve"> – Studies on technical and operational measures to be applied in the frequency band 1 240-1 300 MHz to ensure the protection of the radionavigation-satellite service (space-to-Earth)</w:t>
      </w:r>
    </w:p>
    <w:p w14:paraId="0CFB8DAF" w14:textId="77777777" w:rsidR="006D68B9" w:rsidRPr="00507A5C" w:rsidRDefault="006D68B9" w:rsidP="006D68B9">
      <w:pPr>
        <w:pStyle w:val="Headingb"/>
        <w:rPr>
          <w:lang w:val="en-GB"/>
        </w:rPr>
      </w:pPr>
      <w:r w:rsidRPr="00507A5C">
        <w:rPr>
          <w:lang w:val="en-GB"/>
        </w:rPr>
        <w:t xml:space="preserve">Introduction </w:t>
      </w:r>
    </w:p>
    <w:p w14:paraId="7E8C3A5A" w14:textId="44D15466" w:rsidR="0017367C" w:rsidRDefault="006D68B9" w:rsidP="006D68B9">
      <w:pPr>
        <w:jc w:val="both"/>
      </w:pPr>
      <w:r w:rsidRPr="00507A5C">
        <w:t xml:space="preserve">This European Common Proposal supports the modifications to the Radio Regulations towards ensuring protection of the radionavigation-satellite (space-to-Earth) service </w:t>
      </w:r>
      <w:r w:rsidR="0017367C" w:rsidRPr="00507A5C">
        <w:t xml:space="preserve">(RNSS) </w:t>
      </w:r>
      <w:r w:rsidRPr="00507A5C">
        <w:t xml:space="preserve">operating </w:t>
      </w:r>
      <w:r w:rsidR="0017367C" w:rsidRPr="00507A5C">
        <w:t xml:space="preserve">on a primary basis </w:t>
      </w:r>
      <w:r w:rsidRPr="00507A5C">
        <w:t>in the frequency band 1 240 – 1 300 MHz against the amateur and the amateur-satellite services that operate on a secondary basis in the same band.</w:t>
      </w:r>
    </w:p>
    <w:p w14:paraId="29773B7B" w14:textId="154451AA" w:rsidR="006D68B9" w:rsidRDefault="006D68B9" w:rsidP="006D68B9">
      <w:pPr>
        <w:jc w:val="both"/>
      </w:pPr>
      <w:r w:rsidRPr="00F20A9F">
        <w:t xml:space="preserve">This proposal adds a footnote in Section IV – Table of Frequency Allocations of Article </w:t>
      </w:r>
      <w:r w:rsidRPr="00F201FF">
        <w:rPr>
          <w:b/>
          <w:bCs/>
        </w:rPr>
        <w:t>5</w:t>
      </w:r>
      <w:r w:rsidRPr="00F20A9F">
        <w:t xml:space="preserve">, for the protection of the RNSS that incorporates by reference the ITU-R Recommendation </w:t>
      </w:r>
      <w:r>
        <w:t xml:space="preserve">under </w:t>
      </w:r>
      <w:r w:rsidRPr="00F20A9F">
        <w:t>develop</w:t>
      </w:r>
      <w:r>
        <w:t>ment</w:t>
      </w:r>
      <w:r w:rsidRPr="00F20A9F">
        <w:t xml:space="preserve"> by W</w:t>
      </w:r>
      <w:r>
        <w:t>orking Party</w:t>
      </w:r>
      <w:r w:rsidRPr="00F20A9F">
        <w:t xml:space="preserve"> 5A and W</w:t>
      </w:r>
      <w:r>
        <w:t xml:space="preserve">orking </w:t>
      </w:r>
      <w:r w:rsidRPr="00F20A9F">
        <w:t>P</w:t>
      </w:r>
      <w:r>
        <w:t>arty</w:t>
      </w:r>
      <w:r w:rsidRPr="00F20A9F">
        <w:t xml:space="preserve"> 4C. </w:t>
      </w:r>
      <w:r w:rsidR="00FC0D60" w:rsidRPr="00FC0D60">
        <w:t xml:space="preserve">The proposal is based on the </w:t>
      </w:r>
      <w:r w:rsidR="00FC0D60">
        <w:t>P</w:t>
      </w:r>
      <w:r w:rsidR="00FC0D60" w:rsidRPr="00FC0D60">
        <w:t>reliminary draft new Recommendation</w:t>
      </w:r>
      <w:r w:rsidR="00FC0D60">
        <w:t xml:space="preserve"> (PDNR)</w:t>
      </w:r>
      <w:r w:rsidR="00FC0D60" w:rsidRPr="00FC0D60">
        <w:t xml:space="preserve"> ITU-R </w:t>
      </w:r>
      <w:proofErr w:type="gramStart"/>
      <w:r w:rsidR="00FC0D60" w:rsidRPr="00FC0D60">
        <w:t>M.[</w:t>
      </w:r>
      <w:proofErr w:type="gramEnd"/>
      <w:r w:rsidR="00FC0D60" w:rsidRPr="00FC0D60">
        <w:t xml:space="preserve">AS_GUIDANCE] as of 21st September 2023 The text may need to be reviewed depending on the final text of </w:t>
      </w:r>
      <w:r w:rsidR="00FC0D60">
        <w:t>such</w:t>
      </w:r>
      <w:r w:rsidR="00FC0D60" w:rsidRPr="00FC0D60">
        <w:t xml:space="preserve"> Recommendatio</w:t>
      </w:r>
      <w:r w:rsidR="00FC0D60">
        <w:t>n.</w:t>
      </w:r>
      <w:r w:rsidR="00FC0D60" w:rsidRPr="00FC0D60">
        <w:t xml:space="preserve"> </w:t>
      </w:r>
      <w:r w:rsidRPr="00F20A9F">
        <w:t xml:space="preserve">This proposal also supports suppressing Resolution </w:t>
      </w:r>
      <w:r w:rsidRPr="00F201FF">
        <w:rPr>
          <w:b/>
          <w:bCs/>
        </w:rPr>
        <w:t>774 (WRC-19)</w:t>
      </w:r>
      <w:r w:rsidRPr="00F20A9F">
        <w:t xml:space="preserve"> because this Resolution is no longer necessar</w:t>
      </w:r>
      <w:r w:rsidR="00FC0D60">
        <w:t>y.</w:t>
      </w:r>
    </w:p>
    <w:p w14:paraId="2466EE26" w14:textId="582D502F" w:rsidR="00FC0D60" w:rsidRPr="00FC0D60" w:rsidRDefault="00FC0D60" w:rsidP="006D68B9">
      <w:pPr>
        <w:jc w:val="both"/>
      </w:pPr>
      <w:r w:rsidRPr="00FC0D60">
        <w:t xml:space="preserve">In the event that the Recommendation is not adopted in due time for WRC-23, CEPT has developed </w:t>
      </w:r>
      <w:r>
        <w:t>as part of this European Common Proposal</w:t>
      </w:r>
      <w:r w:rsidRPr="00FC0D60">
        <w:t xml:space="preserve"> an Addendum proposing a WRC Resolution as a fallback position</w:t>
      </w:r>
      <w:r>
        <w:t>.</w:t>
      </w:r>
    </w:p>
    <w:p w14:paraId="32D652D0" w14:textId="77777777" w:rsidR="006D68B9" w:rsidRDefault="006D68B9" w:rsidP="006D68B9">
      <w:pPr>
        <w:pStyle w:val="Headingb"/>
        <w:rPr>
          <w:lang w:val="en-US"/>
        </w:rPr>
      </w:pPr>
      <w:r w:rsidRPr="0005756D">
        <w:rPr>
          <w:lang w:val="en-US"/>
        </w:rPr>
        <w:lastRenderedPageBreak/>
        <w:t>Proposals</w:t>
      </w:r>
    </w:p>
    <w:p w14:paraId="5AF655FD" w14:textId="77777777" w:rsidR="003F373B" w:rsidRPr="003C04F1" w:rsidRDefault="0090161C" w:rsidP="007F1392">
      <w:pPr>
        <w:pStyle w:val="ArtNo"/>
        <w:spacing w:before="0"/>
      </w:pPr>
      <w:bookmarkStart w:id="7" w:name="_Toc42842383"/>
      <w:r w:rsidRPr="003C04F1">
        <w:t xml:space="preserve">ARTICLE </w:t>
      </w:r>
      <w:r w:rsidRPr="003C04F1">
        <w:rPr>
          <w:rStyle w:val="href"/>
          <w:rFonts w:eastAsiaTheme="majorEastAsia"/>
          <w:color w:val="000000"/>
        </w:rPr>
        <w:t>5</w:t>
      </w:r>
      <w:bookmarkEnd w:id="7"/>
    </w:p>
    <w:p w14:paraId="374DA4FA" w14:textId="77777777" w:rsidR="003F373B" w:rsidRPr="003C04F1" w:rsidRDefault="0090161C" w:rsidP="007F1392">
      <w:pPr>
        <w:pStyle w:val="Arttitle"/>
      </w:pPr>
      <w:bookmarkStart w:id="8" w:name="_Toc327956583"/>
      <w:bookmarkStart w:id="9" w:name="_Toc42842384"/>
      <w:r w:rsidRPr="003C04F1">
        <w:t>Frequency allocations</w:t>
      </w:r>
      <w:bookmarkEnd w:id="8"/>
      <w:bookmarkEnd w:id="9"/>
    </w:p>
    <w:p w14:paraId="38BECB09" w14:textId="77777777" w:rsidR="003F373B" w:rsidRPr="003C04F1" w:rsidRDefault="0090161C" w:rsidP="007F1392">
      <w:pPr>
        <w:pStyle w:val="Section1"/>
        <w:keepNext/>
      </w:pPr>
      <w:r w:rsidRPr="003C04F1">
        <w:t>Section IV – Table of Frequency Allocations</w:t>
      </w:r>
      <w:r w:rsidRPr="003C04F1">
        <w:br/>
      </w:r>
      <w:r w:rsidRPr="003C04F1">
        <w:rPr>
          <w:b w:val="0"/>
          <w:bCs/>
        </w:rPr>
        <w:t xml:space="preserve">(See No. </w:t>
      </w:r>
      <w:r w:rsidRPr="003C04F1">
        <w:t>2.1</w:t>
      </w:r>
      <w:r w:rsidRPr="003C04F1">
        <w:rPr>
          <w:b w:val="0"/>
          <w:bCs/>
        </w:rPr>
        <w:t>)</w:t>
      </w:r>
      <w:r w:rsidRPr="003C04F1">
        <w:rPr>
          <w:b w:val="0"/>
          <w:bCs/>
        </w:rPr>
        <w:br/>
      </w:r>
      <w:r w:rsidRPr="003C04F1">
        <w:br/>
      </w:r>
    </w:p>
    <w:p w14:paraId="0A7FE54D" w14:textId="7E6A40EB" w:rsidR="00D3285B" w:rsidRDefault="0090161C">
      <w:pPr>
        <w:pStyle w:val="Proposal"/>
      </w:pPr>
      <w:r>
        <w:t>MOD</w:t>
      </w:r>
      <w:r>
        <w:tab/>
        <w:t>EUR/</w:t>
      </w:r>
      <w:r w:rsidR="006D68B9">
        <w:t>XXXX</w:t>
      </w:r>
      <w:r>
        <w:t>A24A2/1</w:t>
      </w:r>
    </w:p>
    <w:p w14:paraId="678C63F5" w14:textId="77777777" w:rsidR="003F373B" w:rsidRPr="003C04F1" w:rsidRDefault="0090161C" w:rsidP="007F1392">
      <w:pPr>
        <w:pStyle w:val="Tabletitle"/>
      </w:pPr>
      <w:r w:rsidRPr="003C04F1">
        <w:t>890-1 300 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7F1392" w:rsidRPr="003C04F1" w14:paraId="28ED437A" w14:textId="77777777" w:rsidTr="007F1392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958F" w14:textId="77777777" w:rsidR="003F373B" w:rsidRPr="003C04F1" w:rsidRDefault="0090161C" w:rsidP="007F1392">
            <w:pPr>
              <w:pStyle w:val="Tablehead"/>
            </w:pPr>
            <w:r w:rsidRPr="003C04F1">
              <w:t>Allocation to services</w:t>
            </w:r>
          </w:p>
        </w:tc>
      </w:tr>
      <w:tr w:rsidR="007F1392" w:rsidRPr="003C04F1" w14:paraId="18AD2BDB" w14:textId="77777777" w:rsidTr="007F1392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425F76" w14:textId="77777777" w:rsidR="003F373B" w:rsidRPr="003C04F1" w:rsidRDefault="0090161C" w:rsidP="007F1392">
            <w:pPr>
              <w:pStyle w:val="Tablehead"/>
            </w:pPr>
            <w:r w:rsidRPr="003C04F1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54F7ED" w14:textId="77777777" w:rsidR="003F373B" w:rsidRPr="003C04F1" w:rsidRDefault="0090161C" w:rsidP="007F1392">
            <w:pPr>
              <w:pStyle w:val="Tablehead"/>
            </w:pPr>
            <w:r w:rsidRPr="003C04F1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B81292" w14:textId="77777777" w:rsidR="003F373B" w:rsidRPr="003C04F1" w:rsidRDefault="0090161C" w:rsidP="007F1392">
            <w:pPr>
              <w:pStyle w:val="Tablehead"/>
            </w:pPr>
            <w:r w:rsidRPr="003C04F1">
              <w:t>Region 3</w:t>
            </w:r>
          </w:p>
        </w:tc>
      </w:tr>
      <w:tr w:rsidR="007F1392" w:rsidRPr="003C04F1" w14:paraId="36CE6881" w14:textId="77777777" w:rsidTr="007F1392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4C56" w14:textId="77777777" w:rsidR="003F373B" w:rsidRPr="003C04F1" w:rsidRDefault="0090161C" w:rsidP="007F1392">
            <w:pPr>
              <w:pStyle w:val="TableTextS5"/>
              <w:rPr>
                <w:color w:val="000000"/>
              </w:rPr>
            </w:pPr>
            <w:r w:rsidRPr="003C04F1">
              <w:rPr>
                <w:rStyle w:val="Tablefreq"/>
              </w:rPr>
              <w:t>1 240-1 300</w:t>
            </w:r>
            <w:r w:rsidRPr="003C04F1">
              <w:rPr>
                <w:color w:val="000000"/>
              </w:rPr>
              <w:tab/>
              <w:t>EARTH EXPLORATION-SATELLITE (active)</w:t>
            </w:r>
          </w:p>
          <w:p w14:paraId="0FC34AA0" w14:textId="77777777" w:rsidR="003F373B" w:rsidRPr="003C04F1" w:rsidRDefault="0090161C" w:rsidP="007F1392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RADIOLOCATION</w:t>
            </w:r>
          </w:p>
          <w:p w14:paraId="52128543" w14:textId="77777777" w:rsidR="003F373B" w:rsidRPr="003C04F1" w:rsidRDefault="0090161C" w:rsidP="00FE7CB8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RADIONAVIGATION-</w:t>
            </w:r>
            <w:proofErr w:type="gramStart"/>
            <w:r w:rsidRPr="003C04F1">
              <w:rPr>
                <w:color w:val="000000"/>
              </w:rPr>
              <w:t>SATELLITE  (</w:t>
            </w:r>
            <w:proofErr w:type="gramEnd"/>
            <w:r w:rsidRPr="003C04F1">
              <w:rPr>
                <w:color w:val="000000"/>
              </w:rPr>
              <w:t xml:space="preserve">space-to-Earth) (space-to-space)  </w:t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rStyle w:val="Artref"/>
                <w:color w:val="000000"/>
              </w:rPr>
              <w:t>5.328B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5.329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5.329A</w:t>
            </w:r>
          </w:p>
          <w:p w14:paraId="2B8F2A77" w14:textId="77777777" w:rsidR="003F373B" w:rsidRPr="003C04F1" w:rsidRDefault="0090161C" w:rsidP="007F1392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SPACE RESEARCH (active)</w:t>
            </w:r>
          </w:p>
          <w:p w14:paraId="2E5CE9E1" w14:textId="77777777" w:rsidR="003F373B" w:rsidRPr="003C04F1" w:rsidRDefault="0090161C" w:rsidP="007F1392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Amateur</w:t>
            </w:r>
          </w:p>
          <w:p w14:paraId="3D851DA0" w14:textId="47B83FEC" w:rsidR="003F373B" w:rsidRPr="003C04F1" w:rsidRDefault="0090161C" w:rsidP="007F1392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proofErr w:type="gramStart"/>
            <w:r w:rsidRPr="003C04F1">
              <w:rPr>
                <w:rStyle w:val="Artref"/>
                <w:color w:val="000000"/>
              </w:rPr>
              <w:t>5.282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5.330</w:t>
            </w:r>
            <w:proofErr w:type="gramEnd"/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5.331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5.332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5.335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5.335A</w:t>
            </w:r>
            <w:ins w:id="10" w:author="CEPT" w:date="2023-08-24T23:52:00Z">
              <w:r w:rsidR="006D68B9">
                <w:rPr>
                  <w:rStyle w:val="Artref"/>
                  <w:color w:val="000000"/>
                </w:rPr>
                <w:t xml:space="preserve">  ADD 5.A91B</w:t>
              </w:r>
            </w:ins>
          </w:p>
        </w:tc>
      </w:tr>
    </w:tbl>
    <w:p w14:paraId="278BED7D" w14:textId="28C130C4" w:rsidR="00D3285B" w:rsidRDefault="00D3285B">
      <w:pPr>
        <w:pStyle w:val="Reasons"/>
      </w:pPr>
    </w:p>
    <w:p w14:paraId="505343A6" w14:textId="786C40C8" w:rsidR="00D3285B" w:rsidRDefault="0090161C">
      <w:pPr>
        <w:pStyle w:val="Proposal"/>
      </w:pPr>
      <w:r>
        <w:t>ADD</w:t>
      </w:r>
      <w:r>
        <w:tab/>
        <w:t>EUR/</w:t>
      </w:r>
      <w:r w:rsidR="006D68B9">
        <w:t>XXXX</w:t>
      </w:r>
      <w:r>
        <w:t>A24A2/2</w:t>
      </w:r>
    </w:p>
    <w:p w14:paraId="2557242D" w14:textId="5C9E0C26" w:rsidR="00D3285B" w:rsidRPr="006D68B9" w:rsidRDefault="0090161C">
      <w:r w:rsidRPr="006D68B9">
        <w:rPr>
          <w:rStyle w:val="Artdef"/>
        </w:rPr>
        <w:t>5.A91B</w:t>
      </w:r>
      <w:r w:rsidRPr="006D68B9">
        <w:tab/>
      </w:r>
      <w:r w:rsidR="006D68B9" w:rsidRPr="006D68B9">
        <w:t xml:space="preserve">The use of the frequency band 1 240-1 300 MHz by the amateur and amateur-satellite services shall be in accordance with </w:t>
      </w:r>
      <w:r w:rsidR="00FC0D60">
        <w:t xml:space="preserve">the technical and operational conditions in Annex of </w:t>
      </w:r>
      <w:r w:rsidR="006D68B9" w:rsidRPr="006D68B9">
        <w:t xml:space="preserve">Recommendation ITU-R </w:t>
      </w:r>
      <w:proofErr w:type="gramStart"/>
      <w:r w:rsidR="006D68B9" w:rsidRPr="006D68B9">
        <w:t>M.[</w:t>
      </w:r>
      <w:proofErr w:type="gramEnd"/>
      <w:r w:rsidR="006D68B9" w:rsidRPr="006D68B9">
        <w:t>AS_GUIDANCE]. This is without prejudice of the secondary status of the amateur service and its obligation not to cause harmful interference to primary services.</w:t>
      </w:r>
      <w:r w:rsidR="006D68B9" w:rsidRPr="006D68B9">
        <w:rPr>
          <w:sz w:val="16"/>
        </w:rPr>
        <w:t>   (WRC</w:t>
      </w:r>
      <w:r w:rsidR="006D68B9" w:rsidRPr="006D68B9">
        <w:rPr>
          <w:sz w:val="16"/>
        </w:rPr>
        <w:noBreakHyphen/>
        <w:t>23)</w:t>
      </w:r>
    </w:p>
    <w:p w14:paraId="1B13A944" w14:textId="10B82A2A" w:rsidR="00D3285B" w:rsidRDefault="0090161C">
      <w:pPr>
        <w:pStyle w:val="Reasons"/>
      </w:pPr>
      <w:r w:rsidRPr="006D68B9">
        <w:rPr>
          <w:b/>
        </w:rPr>
        <w:t>Reasons:</w:t>
      </w:r>
      <w:r>
        <w:tab/>
      </w:r>
      <w:r w:rsidR="006D68B9" w:rsidRPr="00954C65">
        <w:t xml:space="preserve">To incorporate by reference the new Recommendation ITU-R </w:t>
      </w:r>
      <w:proofErr w:type="gramStart"/>
      <w:r w:rsidR="006D68B9" w:rsidRPr="00954C65">
        <w:t>M.[</w:t>
      </w:r>
      <w:proofErr w:type="gramEnd"/>
      <w:r w:rsidR="006D68B9" w:rsidRPr="00954C65">
        <w:t xml:space="preserve">AS_GUIDANCE] which contains the technical conditions (e.g. power restrictions depending on the sub-part of the </w:t>
      </w:r>
      <w:r w:rsidR="006D68B9">
        <w:t xml:space="preserve">frequency </w:t>
      </w:r>
      <w:r w:rsidR="006D68B9" w:rsidRPr="00954C65">
        <w:t xml:space="preserve">band) facilitating the protection of the radionavigation-satellite (space-to-Earth) service from the amateur service and the amateur-satellite service that operate on a secondary basis in the </w:t>
      </w:r>
      <w:r w:rsidR="006D68B9">
        <w:t xml:space="preserve">frequency </w:t>
      </w:r>
      <w:r w:rsidR="006D68B9" w:rsidRPr="00954C65">
        <w:t>band 1240-1300 MHz.</w:t>
      </w:r>
    </w:p>
    <w:p w14:paraId="5C516427" w14:textId="38592912" w:rsidR="00D3285B" w:rsidRDefault="0090161C">
      <w:pPr>
        <w:pStyle w:val="Proposal"/>
      </w:pPr>
      <w:r>
        <w:t>SUP</w:t>
      </w:r>
      <w:r>
        <w:tab/>
        <w:t>EUR/</w:t>
      </w:r>
      <w:r w:rsidR="006D68B9">
        <w:t>XXXX</w:t>
      </w:r>
      <w:r>
        <w:t>A24A2/3</w:t>
      </w:r>
    </w:p>
    <w:p w14:paraId="397C0CD4" w14:textId="77777777" w:rsidR="003F373B" w:rsidRDefault="0090161C" w:rsidP="009771DC">
      <w:pPr>
        <w:pStyle w:val="ResNo"/>
      </w:pPr>
      <w:bookmarkStart w:id="11" w:name="_Toc39649629"/>
      <w:r>
        <w:t xml:space="preserve">RESOLUTION </w:t>
      </w:r>
      <w:r w:rsidRPr="00B648FD">
        <w:rPr>
          <w:rStyle w:val="href"/>
          <w:rFonts w:eastAsia="SimSun"/>
        </w:rPr>
        <w:t>774</w:t>
      </w:r>
      <w:r>
        <w:t xml:space="preserve"> (WRC</w:t>
      </w:r>
      <w:r>
        <w:noBreakHyphen/>
        <w:t>19)</w:t>
      </w:r>
      <w:bookmarkEnd w:id="11"/>
    </w:p>
    <w:p w14:paraId="6704E0A1" w14:textId="77777777" w:rsidR="003F373B" w:rsidRDefault="0090161C" w:rsidP="009771DC">
      <w:pPr>
        <w:pStyle w:val="Restitle"/>
      </w:pPr>
      <w:bookmarkStart w:id="12" w:name="_Toc35963709"/>
      <w:bookmarkStart w:id="13" w:name="_Toc39649630"/>
      <w:r>
        <w:t xml:space="preserve">Studies on technical and operational measures to be applied in the </w:t>
      </w:r>
      <w:r>
        <w:br/>
        <w:t xml:space="preserve">frequency band 1 240-1 300 MHz to ensure the protection </w:t>
      </w:r>
      <w:r>
        <w:br/>
        <w:t>of the radionavigation-satellite service (space-to-Earth)</w:t>
      </w:r>
      <w:bookmarkEnd w:id="12"/>
      <w:bookmarkEnd w:id="13"/>
    </w:p>
    <w:p w14:paraId="12116C18" w14:textId="49451679" w:rsidR="00D3285B" w:rsidRDefault="0090161C">
      <w:pPr>
        <w:pStyle w:val="Reasons"/>
      </w:pPr>
      <w:r>
        <w:rPr>
          <w:b/>
        </w:rPr>
        <w:t>Reasons:</w:t>
      </w:r>
      <w:r>
        <w:tab/>
      </w:r>
      <w:r w:rsidR="006D68B9" w:rsidRPr="00D818F7">
        <w:t>Relevant studies are finalised and therefore the supporting Resolution can be suppressed</w:t>
      </w:r>
      <w:r w:rsidR="006D68B9">
        <w:t>.</w:t>
      </w:r>
    </w:p>
    <w:p w14:paraId="44B1C902" w14:textId="73792891" w:rsidR="00FC0D60" w:rsidRDefault="00FC0D60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p w14:paraId="4868B00E" w14:textId="33A2799F" w:rsidR="00BD7C23" w:rsidRPr="002D4215" w:rsidRDefault="00BD7C23" w:rsidP="00BD7C23">
      <w:pPr>
        <w:pStyle w:val="Annextitle"/>
      </w:pPr>
      <w:r>
        <w:lastRenderedPageBreak/>
        <w:t>ADDENDUM</w:t>
      </w:r>
    </w:p>
    <w:p w14:paraId="75CEBDD6" w14:textId="7BF6A1CE" w:rsidR="00FC0D60" w:rsidRDefault="00FC0D60" w:rsidP="00FC0D60">
      <w:pPr>
        <w:pStyle w:val="Proposal"/>
      </w:pPr>
      <w:r>
        <w:t>MOD</w:t>
      </w:r>
      <w:r>
        <w:tab/>
        <w:t>EUR/XXXXA24A2</w:t>
      </w:r>
      <w:r w:rsidR="00FE2E76">
        <w:t>A1</w:t>
      </w:r>
      <w:r>
        <w:t>/1</w:t>
      </w:r>
    </w:p>
    <w:p w14:paraId="1755AFA2" w14:textId="77777777" w:rsidR="00FC0D60" w:rsidRPr="003C04F1" w:rsidRDefault="00FC0D60" w:rsidP="00FC0D60">
      <w:pPr>
        <w:pStyle w:val="Tabletitle"/>
      </w:pPr>
      <w:r w:rsidRPr="003C04F1">
        <w:t>890-1 300 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FC0D60" w:rsidRPr="003C04F1" w14:paraId="1C2E8965" w14:textId="77777777" w:rsidTr="00994235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9B1D" w14:textId="77777777" w:rsidR="00FC0D60" w:rsidRPr="003C04F1" w:rsidRDefault="00FC0D60" w:rsidP="00994235">
            <w:pPr>
              <w:pStyle w:val="Tablehead"/>
            </w:pPr>
            <w:r w:rsidRPr="003C04F1">
              <w:t>Allocation to services</w:t>
            </w:r>
          </w:p>
        </w:tc>
      </w:tr>
      <w:tr w:rsidR="00FC0D60" w:rsidRPr="003C04F1" w14:paraId="7993928D" w14:textId="77777777" w:rsidTr="00994235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59A3B6" w14:textId="77777777" w:rsidR="00FC0D60" w:rsidRPr="003C04F1" w:rsidRDefault="00FC0D60" w:rsidP="00994235">
            <w:pPr>
              <w:pStyle w:val="Tablehead"/>
            </w:pPr>
            <w:r w:rsidRPr="003C04F1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EA438D" w14:textId="77777777" w:rsidR="00FC0D60" w:rsidRPr="003C04F1" w:rsidRDefault="00FC0D60" w:rsidP="00994235">
            <w:pPr>
              <w:pStyle w:val="Tablehead"/>
            </w:pPr>
            <w:r w:rsidRPr="003C04F1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2E482C" w14:textId="77777777" w:rsidR="00FC0D60" w:rsidRPr="003C04F1" w:rsidRDefault="00FC0D60" w:rsidP="00994235">
            <w:pPr>
              <w:pStyle w:val="Tablehead"/>
            </w:pPr>
            <w:r w:rsidRPr="003C04F1">
              <w:t>Region 3</w:t>
            </w:r>
          </w:p>
        </w:tc>
      </w:tr>
      <w:tr w:rsidR="00FC0D60" w:rsidRPr="003C04F1" w14:paraId="59C00FF8" w14:textId="77777777" w:rsidTr="00994235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31DF" w14:textId="77777777" w:rsidR="00FC0D60" w:rsidRPr="003C04F1" w:rsidRDefault="00FC0D60" w:rsidP="00994235">
            <w:pPr>
              <w:pStyle w:val="TableTextS5"/>
              <w:rPr>
                <w:color w:val="000000"/>
              </w:rPr>
            </w:pPr>
            <w:r w:rsidRPr="003C04F1">
              <w:rPr>
                <w:rStyle w:val="Tablefreq"/>
              </w:rPr>
              <w:t>1 240-1 300</w:t>
            </w:r>
            <w:r w:rsidRPr="003C04F1">
              <w:rPr>
                <w:color w:val="000000"/>
              </w:rPr>
              <w:tab/>
              <w:t>EARTH EXPLORATION-SATELLITE (active)</w:t>
            </w:r>
          </w:p>
          <w:p w14:paraId="5E07FB39" w14:textId="77777777" w:rsidR="00FC0D60" w:rsidRPr="003C04F1" w:rsidRDefault="00FC0D60" w:rsidP="00994235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RADIOLOCATION</w:t>
            </w:r>
          </w:p>
          <w:p w14:paraId="733D90EC" w14:textId="77777777" w:rsidR="00FC0D60" w:rsidRPr="003C04F1" w:rsidRDefault="00FC0D60" w:rsidP="00994235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RADIONAVIGATION-</w:t>
            </w:r>
            <w:proofErr w:type="gramStart"/>
            <w:r w:rsidRPr="003C04F1">
              <w:rPr>
                <w:color w:val="000000"/>
              </w:rPr>
              <w:t>SATELLITE  (</w:t>
            </w:r>
            <w:proofErr w:type="gramEnd"/>
            <w:r w:rsidRPr="003C04F1">
              <w:rPr>
                <w:color w:val="000000"/>
              </w:rPr>
              <w:t xml:space="preserve">space-to-Earth) (space-to-space)  </w:t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rStyle w:val="Artref"/>
                <w:color w:val="000000"/>
              </w:rPr>
              <w:t>5.328B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5.329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5.329A</w:t>
            </w:r>
          </w:p>
          <w:p w14:paraId="1BED980F" w14:textId="77777777" w:rsidR="00FC0D60" w:rsidRPr="003C04F1" w:rsidRDefault="00FC0D60" w:rsidP="00994235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SPACE RESEARCH (active)</w:t>
            </w:r>
          </w:p>
          <w:p w14:paraId="04EF47B4" w14:textId="77777777" w:rsidR="00FC0D60" w:rsidRPr="003C04F1" w:rsidRDefault="00FC0D60" w:rsidP="00994235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Amateur</w:t>
            </w:r>
          </w:p>
          <w:p w14:paraId="6A9E661B" w14:textId="77777777" w:rsidR="00FC0D60" w:rsidRPr="003C04F1" w:rsidRDefault="00FC0D60" w:rsidP="00994235">
            <w:pPr>
              <w:pStyle w:val="TableTextS5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</w:r>
            <w:proofErr w:type="gramStart"/>
            <w:r w:rsidRPr="003C04F1">
              <w:rPr>
                <w:rStyle w:val="Artref"/>
                <w:color w:val="000000"/>
              </w:rPr>
              <w:t>5.282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5.330</w:t>
            </w:r>
            <w:proofErr w:type="gramEnd"/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5.331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5.332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5.335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5.335A</w:t>
            </w:r>
            <w:ins w:id="14" w:author="CEPT" w:date="2023-08-24T23:52:00Z">
              <w:r>
                <w:rPr>
                  <w:rStyle w:val="Artref"/>
                  <w:color w:val="000000"/>
                </w:rPr>
                <w:t xml:space="preserve">  ADD 5.A91B</w:t>
              </w:r>
            </w:ins>
          </w:p>
        </w:tc>
      </w:tr>
    </w:tbl>
    <w:p w14:paraId="38318818" w14:textId="77777777" w:rsidR="00FC0D60" w:rsidRDefault="00FC0D60" w:rsidP="00FC0D60">
      <w:pPr>
        <w:pStyle w:val="Reasons"/>
      </w:pPr>
    </w:p>
    <w:p w14:paraId="5F3EC2E1" w14:textId="0771282D" w:rsidR="00FC0D60" w:rsidRDefault="00FC0D60" w:rsidP="00FC0D60">
      <w:pPr>
        <w:pStyle w:val="Proposal"/>
      </w:pPr>
      <w:r>
        <w:t>ADD</w:t>
      </w:r>
      <w:r>
        <w:tab/>
        <w:t>EUR/XXXXA24A2</w:t>
      </w:r>
      <w:r w:rsidR="00FE2E76">
        <w:t>A1</w:t>
      </w:r>
      <w:r>
        <w:t>/2</w:t>
      </w:r>
    </w:p>
    <w:p w14:paraId="05C71A7E" w14:textId="5FAB602F" w:rsidR="00FC0D60" w:rsidRPr="006D68B9" w:rsidRDefault="00FC0D60" w:rsidP="00FC0D60">
      <w:r w:rsidRPr="006D68B9">
        <w:rPr>
          <w:rStyle w:val="Artdef"/>
        </w:rPr>
        <w:t>5.A91B</w:t>
      </w:r>
      <w:r w:rsidRPr="006D68B9">
        <w:tab/>
        <w:t xml:space="preserve">The use of the frequency band 1 240-1 300 MHz by the amateur and amateur-satellite services shall be in accordance </w:t>
      </w:r>
      <w:r>
        <w:t xml:space="preserve">Resolution </w:t>
      </w:r>
      <w:r w:rsidRPr="00FC0D60">
        <w:rPr>
          <w:b/>
          <w:bCs/>
        </w:rPr>
        <w:t>[EUR-A91B-RNSS-PROTECTION] (WRC-23)</w:t>
      </w:r>
      <w:r w:rsidRPr="006D68B9">
        <w:t xml:space="preserve"> This is without prejudice of the secondary status of the amateur service and its obligation not to cause harmful interference to primary services.</w:t>
      </w:r>
      <w:r w:rsidRPr="006D68B9">
        <w:rPr>
          <w:sz w:val="16"/>
        </w:rPr>
        <w:t>   (WRC</w:t>
      </w:r>
      <w:r w:rsidRPr="006D68B9">
        <w:rPr>
          <w:sz w:val="16"/>
        </w:rPr>
        <w:noBreakHyphen/>
        <w:t>23)</w:t>
      </w:r>
    </w:p>
    <w:p w14:paraId="425004B4" w14:textId="4E8081D7" w:rsidR="00FC0D60" w:rsidRDefault="00FC0D60" w:rsidP="00FC0D60">
      <w:pPr>
        <w:pStyle w:val="Reasons"/>
      </w:pPr>
      <w:r w:rsidRPr="006D68B9">
        <w:rPr>
          <w:b/>
        </w:rPr>
        <w:t>Reasons:</w:t>
      </w:r>
      <w:r>
        <w:tab/>
        <w:t xml:space="preserve"> </w:t>
      </w:r>
      <w:r w:rsidRPr="00EC7BED">
        <w:t>To develop a Resolution that contains the technical conditions (</w:t>
      </w:r>
      <w:proofErr w:type="gramStart"/>
      <w:r w:rsidRPr="00EC7BED">
        <w:t>e.g.</w:t>
      </w:r>
      <w:proofErr w:type="gramEnd"/>
      <w:r w:rsidRPr="00EC7BED">
        <w:t xml:space="preserve"> power restrictions depending on the sub-part of the </w:t>
      </w:r>
      <w:r w:rsidR="00130FA6">
        <w:t xml:space="preserve">frequency </w:t>
      </w:r>
      <w:r w:rsidRPr="00EC7BED">
        <w:t>band) facilitating the protection of the radionavigation-satellite (space-to-Earth) service from the amateur service and the amateur-satellite service that operate on a secondary basis in the</w:t>
      </w:r>
      <w:r w:rsidR="00130FA6">
        <w:t xml:space="preserve"> frequency</w:t>
      </w:r>
      <w:r w:rsidRPr="00EC7BED">
        <w:t xml:space="preserve"> band 1240-1300 MHz</w:t>
      </w:r>
      <w:r w:rsidR="00130FA6">
        <w:t xml:space="preserve">. </w:t>
      </w:r>
    </w:p>
    <w:p w14:paraId="4AB68B4E" w14:textId="0BD0A2F1" w:rsidR="00130FA6" w:rsidRDefault="00130FA6" w:rsidP="00130FA6">
      <w:pPr>
        <w:pStyle w:val="Proposal"/>
      </w:pPr>
      <w:r>
        <w:t>ADD</w:t>
      </w:r>
      <w:r>
        <w:tab/>
        <w:t>EUR/XXXXA24A2</w:t>
      </w:r>
      <w:r w:rsidR="00FE2E76">
        <w:t>A1</w:t>
      </w:r>
      <w:r>
        <w:t>/3</w:t>
      </w:r>
    </w:p>
    <w:p w14:paraId="15B5B50A" w14:textId="641C7BDB" w:rsidR="00130FA6" w:rsidRDefault="00130FA6" w:rsidP="00130FA6">
      <w:pPr>
        <w:pStyle w:val="ResNo"/>
      </w:pPr>
      <w:r>
        <w:t>Draft New Resolution [</w:t>
      </w:r>
      <w:r w:rsidRPr="009D2810">
        <w:rPr>
          <w:rStyle w:val="href"/>
        </w:rPr>
        <w:t>EUR-A</w:t>
      </w:r>
      <w:r>
        <w:rPr>
          <w:rStyle w:val="href"/>
        </w:rPr>
        <w:t>91B</w:t>
      </w:r>
      <w:r w:rsidRPr="009D2810">
        <w:rPr>
          <w:rStyle w:val="href"/>
        </w:rPr>
        <w:t>-</w:t>
      </w:r>
      <w:r>
        <w:rPr>
          <w:rStyle w:val="href"/>
        </w:rPr>
        <w:t>RNSS</w:t>
      </w:r>
      <w:r w:rsidRPr="009D2810">
        <w:rPr>
          <w:rStyle w:val="href"/>
        </w:rPr>
        <w:t>-</w:t>
      </w:r>
      <w:r>
        <w:rPr>
          <w:rStyle w:val="href"/>
        </w:rPr>
        <w:t>PROTECTION</w:t>
      </w:r>
      <w:r>
        <w:t>] (WRC-23)</w:t>
      </w:r>
    </w:p>
    <w:p w14:paraId="76EEFB86" w14:textId="62D544BB" w:rsidR="00130FA6" w:rsidRDefault="00130FA6" w:rsidP="00130FA6">
      <w:pPr>
        <w:pStyle w:val="Restitle"/>
        <w:keepNext w:val="0"/>
        <w:keepLines w:val="0"/>
        <w:widowControl w:val="0"/>
        <w:tabs>
          <w:tab w:val="left" w:pos="4536"/>
        </w:tabs>
        <w:rPr>
          <w:rFonts w:eastAsiaTheme="minorEastAsia"/>
        </w:rPr>
      </w:pPr>
      <w:r w:rsidRPr="00875E86">
        <w:rPr>
          <w:szCs w:val="28"/>
        </w:rPr>
        <w:t>T</w:t>
      </w:r>
      <w:r w:rsidRPr="00491633">
        <w:rPr>
          <w:szCs w:val="28"/>
        </w:rPr>
        <w:t>echnical and operational measures for the use of the frequency band 1</w:t>
      </w:r>
      <w:r>
        <w:rPr>
          <w:szCs w:val="28"/>
        </w:rPr>
        <w:t> </w:t>
      </w:r>
      <w:r w:rsidRPr="00491633">
        <w:rPr>
          <w:szCs w:val="28"/>
        </w:rPr>
        <w:t>240</w:t>
      </w:r>
      <w:r>
        <w:rPr>
          <w:szCs w:val="28"/>
        </w:rPr>
        <w:noBreakHyphen/>
      </w:r>
      <w:r w:rsidRPr="00491633">
        <w:rPr>
          <w:szCs w:val="28"/>
        </w:rPr>
        <w:t>1</w:t>
      </w:r>
      <w:r>
        <w:rPr>
          <w:szCs w:val="28"/>
        </w:rPr>
        <w:t> </w:t>
      </w:r>
      <w:r w:rsidRPr="00491633">
        <w:rPr>
          <w:szCs w:val="28"/>
        </w:rPr>
        <w:t>300 MHz by the amateur and amateur-satellite service in order to protect the radionavigation-satellite service</w:t>
      </w:r>
      <w:r>
        <w:rPr>
          <w:szCs w:val="28"/>
        </w:rPr>
        <w:t xml:space="preserve"> (space-to-Earth)</w:t>
      </w:r>
    </w:p>
    <w:p w14:paraId="49343B0A" w14:textId="77777777" w:rsidR="00130FA6" w:rsidRDefault="00130FA6" w:rsidP="00130FA6">
      <w:pPr>
        <w:pStyle w:val="Normalaftertitle"/>
        <w:rPr>
          <w:lang w:eastAsia="zh-CN"/>
        </w:rPr>
      </w:pPr>
      <w:r>
        <w:rPr>
          <w:lang w:eastAsia="zh-CN"/>
        </w:rPr>
        <w:t>The World Radiocommunication Conference (Dubai, 2023),</w:t>
      </w:r>
    </w:p>
    <w:p w14:paraId="73C9D61B" w14:textId="77777777" w:rsidR="00130FA6" w:rsidRDefault="00130FA6" w:rsidP="00130FA6">
      <w:pPr>
        <w:pStyle w:val="Call"/>
        <w:rPr>
          <w:rFonts w:eastAsia="TimesNewRoman,Italic"/>
          <w:lang w:eastAsia="zh-CN"/>
        </w:rPr>
      </w:pPr>
      <w:r>
        <w:rPr>
          <w:rFonts w:eastAsia="TimesNewRoman,Italic"/>
          <w:lang w:eastAsia="zh-CN"/>
        </w:rPr>
        <w:t>considering</w:t>
      </w:r>
    </w:p>
    <w:p w14:paraId="2A9DC896" w14:textId="2F27FCAC" w:rsidR="00130FA6" w:rsidRPr="00B92A55" w:rsidRDefault="00130FA6" w:rsidP="00130FA6">
      <w:pPr>
        <w:rPr>
          <w:szCs w:val="24"/>
        </w:rPr>
      </w:pPr>
      <w:r w:rsidRPr="00B92A55">
        <w:rPr>
          <w:bCs/>
          <w:i/>
          <w:szCs w:val="24"/>
        </w:rPr>
        <w:t>a)</w:t>
      </w:r>
      <w:r w:rsidRPr="00B92A55">
        <w:rPr>
          <w:b/>
          <w:bCs/>
          <w:szCs w:val="24"/>
        </w:rPr>
        <w:tab/>
      </w:r>
      <w:r w:rsidRPr="00B92A55">
        <w:rPr>
          <w:bCs/>
          <w:szCs w:val="24"/>
        </w:rPr>
        <w:t>that</w:t>
      </w:r>
      <w:r w:rsidRPr="00B92A55">
        <w:rPr>
          <w:szCs w:val="24"/>
        </w:rPr>
        <w:t xml:space="preserve"> the </w:t>
      </w:r>
      <w:r w:rsidRPr="00130FA6">
        <w:rPr>
          <w:szCs w:val="24"/>
        </w:rPr>
        <w:t xml:space="preserve">International Amateur Radio Union </w:t>
      </w:r>
      <w:r>
        <w:rPr>
          <w:szCs w:val="24"/>
        </w:rPr>
        <w:t xml:space="preserve">(IARU) </w:t>
      </w:r>
      <w:r w:rsidRPr="00B92A55">
        <w:rPr>
          <w:szCs w:val="24"/>
        </w:rPr>
        <w:t>develops, maintains and publishes detailed band plans for the operation and development of the amateur and amateur-satellite services in all three Regions;</w:t>
      </w:r>
    </w:p>
    <w:p w14:paraId="0224F272" w14:textId="728B27A1" w:rsidR="00130FA6" w:rsidRPr="00B92A55" w:rsidRDefault="00130FA6" w:rsidP="00130FA6">
      <w:pPr>
        <w:rPr>
          <w:szCs w:val="24"/>
        </w:rPr>
      </w:pPr>
      <w:r w:rsidRPr="00B92A55">
        <w:rPr>
          <w:i/>
          <w:szCs w:val="24"/>
        </w:rPr>
        <w:t>b)</w:t>
      </w:r>
      <w:r w:rsidRPr="00B92A55">
        <w:rPr>
          <w:i/>
          <w:szCs w:val="24"/>
        </w:rPr>
        <w:tab/>
      </w:r>
      <w:r w:rsidRPr="00B92A55">
        <w:rPr>
          <w:szCs w:val="24"/>
        </w:rPr>
        <w:t xml:space="preserve">that ITU-R studied the amateurs characteristics and the impact of amateur and amateur-satellite emissions on </w:t>
      </w:r>
      <w:r>
        <w:rPr>
          <w:szCs w:val="24"/>
        </w:rPr>
        <w:t xml:space="preserve">the </w:t>
      </w:r>
      <w:r w:rsidRPr="00130FA6">
        <w:rPr>
          <w:szCs w:val="24"/>
        </w:rPr>
        <w:t xml:space="preserve">radionavigation-satellite service </w:t>
      </w:r>
      <w:r>
        <w:rPr>
          <w:szCs w:val="24"/>
        </w:rPr>
        <w:t>(</w:t>
      </w:r>
      <w:r w:rsidRPr="00B92A55">
        <w:rPr>
          <w:szCs w:val="24"/>
        </w:rPr>
        <w:t>RNSS</w:t>
      </w:r>
      <w:r>
        <w:rPr>
          <w:szCs w:val="24"/>
        </w:rPr>
        <w:t>)</w:t>
      </w:r>
      <w:r w:rsidRPr="00B92A55">
        <w:rPr>
          <w:szCs w:val="24"/>
        </w:rPr>
        <w:t xml:space="preserve"> (space-to-Earth);</w:t>
      </w:r>
    </w:p>
    <w:p w14:paraId="5E75AB9F" w14:textId="77777777" w:rsidR="00130FA6" w:rsidRPr="00B92A55" w:rsidRDefault="00130FA6" w:rsidP="00130FA6">
      <w:pPr>
        <w:rPr>
          <w:bCs/>
          <w:szCs w:val="24"/>
        </w:rPr>
      </w:pPr>
      <w:r>
        <w:rPr>
          <w:i/>
          <w:szCs w:val="24"/>
        </w:rPr>
        <w:t>c</w:t>
      </w:r>
      <w:r w:rsidRPr="00B92A55">
        <w:rPr>
          <w:i/>
          <w:szCs w:val="24"/>
        </w:rPr>
        <w:t>)</w:t>
      </w:r>
      <w:r w:rsidRPr="00B92A55">
        <w:rPr>
          <w:b/>
          <w:bCs/>
          <w:szCs w:val="24"/>
        </w:rPr>
        <w:tab/>
      </w:r>
      <w:r w:rsidRPr="00B92A55">
        <w:rPr>
          <w:bCs/>
          <w:szCs w:val="24"/>
        </w:rPr>
        <w:t>that RNSS systems using the frequency band 1 240-1 300 MHz are operational, or becoming operational, worldwide, with the aim of supporting a wide range of new satellite positioning applications;</w:t>
      </w:r>
    </w:p>
    <w:p w14:paraId="6345D30C" w14:textId="7649B773" w:rsidR="00130FA6" w:rsidRPr="00B92A55" w:rsidRDefault="00130FA6" w:rsidP="00130FA6">
      <w:pPr>
        <w:rPr>
          <w:bCs/>
          <w:szCs w:val="24"/>
        </w:rPr>
      </w:pPr>
      <w:r>
        <w:rPr>
          <w:bCs/>
          <w:i/>
          <w:iCs/>
          <w:szCs w:val="24"/>
        </w:rPr>
        <w:t>d</w:t>
      </w:r>
      <w:r w:rsidRPr="00B92A55">
        <w:rPr>
          <w:bCs/>
          <w:i/>
          <w:iCs/>
          <w:szCs w:val="24"/>
        </w:rPr>
        <w:t>)</w:t>
      </w:r>
      <w:r w:rsidRPr="00B92A55">
        <w:rPr>
          <w:bCs/>
          <w:szCs w:val="24"/>
        </w:rPr>
        <w:tab/>
        <w:t>that administrations may need a transition period to make the necessary changes to their national amateur and amateur-satellite services authorizations,</w:t>
      </w:r>
    </w:p>
    <w:p w14:paraId="23B2C1FE" w14:textId="05A0A30D" w:rsidR="00130FA6" w:rsidRDefault="00130FA6" w:rsidP="00130FA6">
      <w:pPr>
        <w:pStyle w:val="Call"/>
        <w:rPr>
          <w:rFonts w:eastAsia="TimesNewRoman,Italic"/>
          <w:lang w:eastAsia="zh-CN"/>
        </w:rPr>
      </w:pPr>
      <w:r>
        <w:rPr>
          <w:rFonts w:eastAsia="TimesNewRoman,Italic"/>
          <w:lang w:eastAsia="zh-CN"/>
        </w:rPr>
        <w:lastRenderedPageBreak/>
        <w:t>recognizing</w:t>
      </w:r>
    </w:p>
    <w:p w14:paraId="09F25D55" w14:textId="77777777" w:rsidR="00130FA6" w:rsidRPr="00B92A55" w:rsidRDefault="00130FA6" w:rsidP="00130FA6">
      <w:pPr>
        <w:rPr>
          <w:i/>
          <w:szCs w:val="24"/>
        </w:rPr>
      </w:pPr>
      <w:r w:rsidRPr="00B92A55">
        <w:rPr>
          <w:i/>
          <w:szCs w:val="24"/>
        </w:rPr>
        <w:t>a)</w:t>
      </w:r>
      <w:r w:rsidRPr="00B92A55">
        <w:rPr>
          <w:i/>
          <w:szCs w:val="24"/>
        </w:rPr>
        <w:tab/>
      </w:r>
      <w:r w:rsidRPr="00B92A55">
        <w:rPr>
          <w:szCs w:val="24"/>
        </w:rPr>
        <w:t>that the frequency band 1 240-1 300 MHz is allocated to the radionavigation-satellite service (space-to-Earth) and (space-to-space) on a primary basis;</w:t>
      </w:r>
    </w:p>
    <w:p w14:paraId="31F33336" w14:textId="050FBC9A" w:rsidR="00130FA6" w:rsidRPr="00B92A55" w:rsidRDefault="00130FA6" w:rsidP="00130FA6">
      <w:pPr>
        <w:rPr>
          <w:szCs w:val="24"/>
        </w:rPr>
      </w:pPr>
      <w:r w:rsidRPr="00B92A55">
        <w:rPr>
          <w:i/>
          <w:szCs w:val="24"/>
        </w:rPr>
        <w:t>b)</w:t>
      </w:r>
      <w:r w:rsidRPr="00B92A55">
        <w:rPr>
          <w:i/>
          <w:szCs w:val="24"/>
        </w:rPr>
        <w:tab/>
      </w:r>
      <w:r w:rsidRPr="00B92A55">
        <w:rPr>
          <w:szCs w:val="24"/>
        </w:rPr>
        <w:t>that the frequency band 1 240-1 300 MHz is also allocated to the amateur service on a secondary basis;</w:t>
      </w:r>
    </w:p>
    <w:p w14:paraId="5A007455" w14:textId="242E4C7E" w:rsidR="00130FA6" w:rsidRPr="00B92A55" w:rsidRDefault="00130FA6" w:rsidP="00130FA6">
      <w:pPr>
        <w:rPr>
          <w:bCs/>
          <w:szCs w:val="24"/>
        </w:rPr>
      </w:pPr>
      <w:r w:rsidRPr="00B92A55">
        <w:rPr>
          <w:i/>
          <w:iCs/>
          <w:szCs w:val="24"/>
        </w:rPr>
        <w:t>c)</w:t>
      </w:r>
      <w:r w:rsidRPr="00B92A55">
        <w:rPr>
          <w:szCs w:val="24"/>
        </w:rPr>
        <w:tab/>
      </w:r>
      <w:r w:rsidRPr="00B92A55">
        <w:rPr>
          <w:bCs/>
          <w:szCs w:val="24"/>
        </w:rPr>
        <w:t>that the amateur-satellite service (Earth-to-space) may operate in the frequency band 1</w:t>
      </w:r>
      <w:r>
        <w:rPr>
          <w:bCs/>
          <w:szCs w:val="24"/>
        </w:rPr>
        <w:t> </w:t>
      </w:r>
      <w:r w:rsidRPr="00B92A55">
        <w:rPr>
          <w:bCs/>
          <w:szCs w:val="24"/>
        </w:rPr>
        <w:t xml:space="preserve">260-1 270 MHz under No. </w:t>
      </w:r>
      <w:r w:rsidRPr="00B92A55">
        <w:rPr>
          <w:b/>
          <w:bCs/>
          <w:szCs w:val="24"/>
        </w:rPr>
        <w:t>5.282</w:t>
      </w:r>
      <w:r w:rsidRPr="00B92A55">
        <w:rPr>
          <w:bCs/>
          <w:szCs w:val="24"/>
        </w:rPr>
        <w:t>;</w:t>
      </w:r>
    </w:p>
    <w:p w14:paraId="5E7BD94A" w14:textId="1F39397E" w:rsidR="00130FA6" w:rsidRPr="00B92A55" w:rsidRDefault="00130FA6" w:rsidP="00130FA6">
      <w:pPr>
        <w:rPr>
          <w:szCs w:val="24"/>
        </w:rPr>
      </w:pPr>
      <w:r w:rsidRPr="00B92A55">
        <w:rPr>
          <w:i/>
          <w:iCs/>
          <w:szCs w:val="24"/>
        </w:rPr>
        <w:t xml:space="preserve">d) </w:t>
      </w:r>
      <w:r w:rsidRPr="00B92A55">
        <w:rPr>
          <w:szCs w:val="24"/>
        </w:rPr>
        <w:tab/>
        <w:t xml:space="preserve">that the frequency band 1 240-1 300 MHz is also allocated worldwide to the </w:t>
      </w:r>
      <w:r>
        <w:rPr>
          <w:szCs w:val="24"/>
        </w:rPr>
        <w:t>E</w:t>
      </w:r>
      <w:r w:rsidRPr="00B92A55">
        <w:rPr>
          <w:szCs w:val="24"/>
        </w:rPr>
        <w:t xml:space="preserve">arth exploration-satellite service (active), radiolocation service (No. </w:t>
      </w:r>
      <w:r w:rsidRPr="00B92A55">
        <w:rPr>
          <w:b/>
          <w:bCs/>
          <w:szCs w:val="24"/>
        </w:rPr>
        <w:t>5.329</w:t>
      </w:r>
      <w:r w:rsidRPr="00B92A55">
        <w:rPr>
          <w:szCs w:val="24"/>
        </w:rPr>
        <w:t xml:space="preserve"> applies) and the space research service </w:t>
      </w:r>
      <w:r>
        <w:rPr>
          <w:szCs w:val="24"/>
        </w:rPr>
        <w:t xml:space="preserve">(active) </w:t>
      </w:r>
      <w:r w:rsidRPr="00B92A55">
        <w:rPr>
          <w:szCs w:val="24"/>
        </w:rPr>
        <w:t>on a primary basis;</w:t>
      </w:r>
    </w:p>
    <w:p w14:paraId="504BC1C0" w14:textId="234FA83B" w:rsidR="00130FA6" w:rsidRPr="00B92A55" w:rsidRDefault="00130FA6" w:rsidP="00130FA6">
      <w:pPr>
        <w:rPr>
          <w:spacing w:val="-4"/>
          <w:szCs w:val="24"/>
        </w:rPr>
      </w:pPr>
      <w:r w:rsidRPr="00B92A55">
        <w:rPr>
          <w:i/>
          <w:iCs/>
          <w:szCs w:val="24"/>
        </w:rPr>
        <w:t>e)</w:t>
      </w:r>
      <w:r w:rsidRPr="00B92A55">
        <w:rPr>
          <w:i/>
          <w:iCs/>
          <w:szCs w:val="24"/>
        </w:rPr>
        <w:tab/>
      </w:r>
      <w:r w:rsidRPr="00B92A55">
        <w:rPr>
          <w:szCs w:val="24"/>
        </w:rPr>
        <w:t>that additional services are also allocated</w:t>
      </w:r>
      <w:r>
        <w:rPr>
          <w:szCs w:val="24"/>
        </w:rPr>
        <w:t xml:space="preserve"> on a primary basis</w:t>
      </w:r>
      <w:r w:rsidRPr="00B92A55">
        <w:rPr>
          <w:szCs w:val="24"/>
        </w:rPr>
        <w:t xml:space="preserve"> in some countries under Nos. </w:t>
      </w:r>
      <w:r w:rsidRPr="00B92A55">
        <w:rPr>
          <w:b/>
          <w:bCs/>
          <w:szCs w:val="24"/>
        </w:rPr>
        <w:t>5.330</w:t>
      </w:r>
      <w:r w:rsidRPr="00B92A55">
        <w:rPr>
          <w:szCs w:val="24"/>
        </w:rPr>
        <w:t xml:space="preserve"> (fixed and </w:t>
      </w:r>
      <w:r w:rsidRPr="00B92A55">
        <w:rPr>
          <w:spacing w:val="-4"/>
          <w:szCs w:val="24"/>
        </w:rPr>
        <w:t xml:space="preserve">mobile services) and </w:t>
      </w:r>
      <w:r w:rsidRPr="00B92A55">
        <w:rPr>
          <w:b/>
          <w:bCs/>
          <w:spacing w:val="-4"/>
          <w:szCs w:val="24"/>
        </w:rPr>
        <w:t>5.331</w:t>
      </w:r>
      <w:r w:rsidRPr="00B92A55">
        <w:rPr>
          <w:spacing w:val="-4"/>
          <w:szCs w:val="24"/>
        </w:rPr>
        <w:t xml:space="preserve"> (radionavigation service) within the frequency band 1</w:t>
      </w:r>
      <w:r>
        <w:rPr>
          <w:spacing w:val="-4"/>
          <w:szCs w:val="24"/>
        </w:rPr>
        <w:t> </w:t>
      </w:r>
      <w:r w:rsidRPr="00B92A55">
        <w:rPr>
          <w:spacing w:val="-4"/>
          <w:szCs w:val="24"/>
        </w:rPr>
        <w:t>215-1 300 MHz;</w:t>
      </w:r>
    </w:p>
    <w:p w14:paraId="0554C2BD" w14:textId="77777777" w:rsidR="00130FA6" w:rsidRPr="00B92A55" w:rsidRDefault="00130FA6" w:rsidP="00130FA6">
      <w:pPr>
        <w:rPr>
          <w:szCs w:val="24"/>
        </w:rPr>
      </w:pPr>
      <w:r w:rsidRPr="00B92A55">
        <w:rPr>
          <w:i/>
          <w:iCs/>
          <w:szCs w:val="24"/>
        </w:rPr>
        <w:t>f)</w:t>
      </w:r>
      <w:r w:rsidRPr="00B92A55">
        <w:rPr>
          <w:szCs w:val="24"/>
        </w:rPr>
        <w:tab/>
        <w:t>that the amateur and amateur-satellite services continually develop their use of the frequency band 1 240-1 300 MHz;</w:t>
      </w:r>
    </w:p>
    <w:p w14:paraId="1FBF73ED" w14:textId="77777777" w:rsidR="00130FA6" w:rsidRPr="00B92A55" w:rsidRDefault="00130FA6" w:rsidP="00130FA6">
      <w:pPr>
        <w:rPr>
          <w:b/>
          <w:bCs/>
          <w:szCs w:val="24"/>
        </w:rPr>
      </w:pPr>
      <w:r w:rsidRPr="00B92A55">
        <w:rPr>
          <w:i/>
          <w:iCs/>
          <w:szCs w:val="24"/>
        </w:rPr>
        <w:t>g</w:t>
      </w:r>
      <w:r w:rsidRPr="00B92A55">
        <w:rPr>
          <w:szCs w:val="24"/>
        </w:rPr>
        <w:t>)</w:t>
      </w:r>
      <w:r w:rsidRPr="00B92A55">
        <w:rPr>
          <w:szCs w:val="24"/>
        </w:rPr>
        <w:tab/>
        <w:t>that the maximum power of amateur stations is fixed by the administrations concerned;</w:t>
      </w:r>
    </w:p>
    <w:p w14:paraId="0ECF0578" w14:textId="35DBD83E" w:rsidR="00130FA6" w:rsidRPr="00B92A55" w:rsidRDefault="00130FA6" w:rsidP="00130FA6">
      <w:pPr>
        <w:rPr>
          <w:szCs w:val="24"/>
        </w:rPr>
      </w:pPr>
      <w:r w:rsidRPr="00B92A55">
        <w:rPr>
          <w:i/>
          <w:iCs/>
          <w:szCs w:val="24"/>
        </w:rPr>
        <w:t>h)</w:t>
      </w:r>
      <w:r w:rsidRPr="00B92A55">
        <w:rPr>
          <w:szCs w:val="24"/>
        </w:rPr>
        <w:tab/>
        <w:t>that administrations licensing stations of the amateur and amateur-satellite services and assigning relevant frequencies, are responsible for the compliance of those stations with the relevant provisions of the R</w:t>
      </w:r>
      <w:r>
        <w:rPr>
          <w:szCs w:val="24"/>
        </w:rPr>
        <w:t xml:space="preserve">adio </w:t>
      </w:r>
      <w:r w:rsidRPr="00B92A55">
        <w:rPr>
          <w:szCs w:val="24"/>
        </w:rPr>
        <w:t>R</w:t>
      </w:r>
      <w:r>
        <w:rPr>
          <w:szCs w:val="24"/>
        </w:rPr>
        <w:t>egulations,</w:t>
      </w:r>
    </w:p>
    <w:p w14:paraId="3711932D" w14:textId="7BA4E460" w:rsidR="00130FA6" w:rsidRPr="00130FA6" w:rsidRDefault="00130FA6" w:rsidP="00130FA6">
      <w:pPr>
        <w:pStyle w:val="Call"/>
        <w:rPr>
          <w:rFonts w:eastAsia="TimesNewRoman,Italic"/>
          <w:lang w:eastAsia="zh-CN"/>
        </w:rPr>
      </w:pPr>
      <w:r w:rsidRPr="00130FA6">
        <w:rPr>
          <w:rFonts w:eastAsia="TimesNewRoman,Italic"/>
          <w:lang w:eastAsia="zh-CN"/>
        </w:rPr>
        <w:t>noting</w:t>
      </w:r>
    </w:p>
    <w:p w14:paraId="3848033C" w14:textId="204111BA" w:rsidR="00130FA6" w:rsidRPr="00B92A55" w:rsidRDefault="00130FA6" w:rsidP="00130FA6">
      <w:pPr>
        <w:rPr>
          <w:szCs w:val="24"/>
        </w:rPr>
      </w:pPr>
      <w:r w:rsidRPr="00B92A55">
        <w:rPr>
          <w:bCs/>
          <w:i/>
          <w:szCs w:val="24"/>
        </w:rPr>
        <w:t>a)</w:t>
      </w:r>
      <w:r w:rsidRPr="00B92A55">
        <w:rPr>
          <w:b/>
          <w:bCs/>
          <w:szCs w:val="24"/>
        </w:rPr>
        <w:tab/>
      </w:r>
      <w:r w:rsidRPr="00B92A55">
        <w:rPr>
          <w:bCs/>
          <w:szCs w:val="24"/>
        </w:rPr>
        <w:t>that</w:t>
      </w:r>
      <w:r w:rsidRPr="00B92A55">
        <w:rPr>
          <w:szCs w:val="24"/>
        </w:rPr>
        <w:t xml:space="preserve"> depending on national requirements, administrations may wish to take additional measures on amateur and amateur-satellite operations in the vicinity of airports in the frequency band 1 240-1 300 MHz</w:t>
      </w:r>
      <w:r>
        <w:rPr>
          <w:szCs w:val="24"/>
        </w:rPr>
        <w:t>,</w:t>
      </w:r>
    </w:p>
    <w:p w14:paraId="3DB0DF20" w14:textId="77777777" w:rsidR="00130FA6" w:rsidRPr="00B92A55" w:rsidRDefault="00130FA6" w:rsidP="00130FA6">
      <w:pPr>
        <w:pStyle w:val="Call"/>
        <w:rPr>
          <w:szCs w:val="24"/>
        </w:rPr>
      </w:pPr>
      <w:r w:rsidRPr="00B92A55">
        <w:rPr>
          <w:szCs w:val="24"/>
        </w:rPr>
        <w:t>resolves</w:t>
      </w:r>
    </w:p>
    <w:p w14:paraId="3FF0A3EB" w14:textId="09DDEA38" w:rsidR="00130FA6" w:rsidRPr="00B92A55" w:rsidRDefault="00130FA6" w:rsidP="00130FA6">
      <w:pPr>
        <w:rPr>
          <w:szCs w:val="24"/>
        </w:rPr>
      </w:pPr>
      <w:r w:rsidRPr="00B92A55">
        <w:rPr>
          <w:szCs w:val="24"/>
        </w:rPr>
        <w:t>1</w:t>
      </w:r>
      <w:r w:rsidRPr="00B92A55">
        <w:rPr>
          <w:szCs w:val="24"/>
        </w:rPr>
        <w:tab/>
        <w:t>that in order to facilitate coexistence between the services, administrations wishing to authorize the amateur and amateur-satellites services and RNSS across their territory in the frequency band 1 25</w:t>
      </w:r>
      <w:r>
        <w:rPr>
          <w:szCs w:val="24"/>
        </w:rPr>
        <w:t>6</w:t>
      </w:r>
      <w:r w:rsidRPr="00B92A55">
        <w:rPr>
          <w:szCs w:val="24"/>
        </w:rPr>
        <w:t xml:space="preserve">-1 300 MHz, shall use the technical and operational measures described in </w:t>
      </w:r>
      <w:r>
        <w:rPr>
          <w:szCs w:val="24"/>
        </w:rPr>
        <w:t xml:space="preserve">the </w:t>
      </w:r>
      <w:r w:rsidRPr="00B92A55">
        <w:rPr>
          <w:szCs w:val="24"/>
        </w:rPr>
        <w:t>Annex;</w:t>
      </w:r>
    </w:p>
    <w:p w14:paraId="160200AF" w14:textId="216F13C1" w:rsidR="00130FA6" w:rsidRPr="00B92A55" w:rsidRDefault="00130FA6" w:rsidP="00130FA6">
      <w:pPr>
        <w:rPr>
          <w:szCs w:val="24"/>
        </w:rPr>
      </w:pPr>
      <w:r w:rsidRPr="00B92A55">
        <w:rPr>
          <w:szCs w:val="24"/>
          <w:lang w:eastAsia="ko-KR"/>
        </w:rPr>
        <w:t>2</w:t>
      </w:r>
      <w:r w:rsidRPr="00B92A55">
        <w:rPr>
          <w:szCs w:val="24"/>
        </w:rPr>
        <w:t xml:space="preserve"> </w:t>
      </w:r>
      <w:r w:rsidRPr="00B92A55">
        <w:rPr>
          <w:szCs w:val="24"/>
        </w:rPr>
        <w:tab/>
        <w:t>that the provisions of this Resolution in no way derogate the obligation of the amateur</w:t>
      </w:r>
      <w:r>
        <w:rPr>
          <w:szCs w:val="24"/>
        </w:rPr>
        <w:t xml:space="preserve"> and amateur-satellite</w:t>
      </w:r>
      <w:r w:rsidRPr="00B92A55">
        <w:rPr>
          <w:szCs w:val="24"/>
        </w:rPr>
        <w:t xml:space="preserve"> service</w:t>
      </w:r>
      <w:r>
        <w:rPr>
          <w:szCs w:val="24"/>
        </w:rPr>
        <w:t>s</w:t>
      </w:r>
      <w:r w:rsidRPr="00B92A55">
        <w:rPr>
          <w:szCs w:val="24"/>
        </w:rPr>
        <w:t xml:space="preserve"> to operate as a secondary service</w:t>
      </w:r>
      <w:r>
        <w:rPr>
          <w:szCs w:val="24"/>
        </w:rPr>
        <w:t xml:space="preserve"> and on a non-harmful interference basis</w:t>
      </w:r>
      <w:r w:rsidRPr="00B92A55">
        <w:rPr>
          <w:szCs w:val="24"/>
        </w:rPr>
        <w:t xml:space="preserve"> in the frequency band 1 240-1 300 MHz, in accordance with Nos. </w:t>
      </w:r>
      <w:r w:rsidRPr="00B92A55">
        <w:rPr>
          <w:b/>
          <w:szCs w:val="24"/>
        </w:rPr>
        <w:t>5.29</w:t>
      </w:r>
      <w:r>
        <w:rPr>
          <w:szCs w:val="24"/>
        </w:rPr>
        <w:t>,</w:t>
      </w:r>
      <w:r w:rsidRPr="00B92A55">
        <w:rPr>
          <w:szCs w:val="24"/>
        </w:rPr>
        <w:t xml:space="preserve"> </w:t>
      </w:r>
      <w:r w:rsidRPr="00B92A55">
        <w:rPr>
          <w:b/>
          <w:szCs w:val="24"/>
        </w:rPr>
        <w:t>5.30</w:t>
      </w:r>
      <w:r>
        <w:rPr>
          <w:b/>
          <w:szCs w:val="24"/>
        </w:rPr>
        <w:t xml:space="preserve"> </w:t>
      </w:r>
      <w:r w:rsidRPr="00B92A55">
        <w:rPr>
          <w:szCs w:val="24"/>
        </w:rPr>
        <w:t>and</w:t>
      </w:r>
      <w:r>
        <w:rPr>
          <w:b/>
          <w:szCs w:val="24"/>
        </w:rPr>
        <w:t xml:space="preserve"> 5.282 </w:t>
      </w:r>
      <w:r w:rsidRPr="00B92A55">
        <w:rPr>
          <w:szCs w:val="24"/>
        </w:rPr>
        <w:t>as appropriate.</w:t>
      </w:r>
    </w:p>
    <w:p w14:paraId="1BFD385D" w14:textId="13C4B4C4" w:rsidR="009E2739" w:rsidRDefault="009E2739" w:rsidP="009E2739">
      <w:pPr>
        <w:pStyle w:val="AnnexNo"/>
      </w:pPr>
      <w:r w:rsidRPr="00AA7238">
        <w:t xml:space="preserve">Annex </w:t>
      </w:r>
      <w:r>
        <w:t>to Draft New Resolution [</w:t>
      </w:r>
      <w:r w:rsidRPr="009D2810">
        <w:rPr>
          <w:rStyle w:val="href"/>
        </w:rPr>
        <w:t>EUR-A</w:t>
      </w:r>
      <w:r>
        <w:rPr>
          <w:rStyle w:val="href"/>
        </w:rPr>
        <w:t>91B</w:t>
      </w:r>
      <w:r w:rsidRPr="009D2810">
        <w:rPr>
          <w:rStyle w:val="href"/>
        </w:rPr>
        <w:t>-</w:t>
      </w:r>
      <w:r>
        <w:rPr>
          <w:rStyle w:val="href"/>
        </w:rPr>
        <w:t>RNSS</w:t>
      </w:r>
      <w:r w:rsidRPr="009D2810">
        <w:rPr>
          <w:rStyle w:val="href"/>
        </w:rPr>
        <w:t>-</w:t>
      </w:r>
      <w:r>
        <w:rPr>
          <w:rStyle w:val="href"/>
        </w:rPr>
        <w:t>PROTECTION</w:t>
      </w:r>
      <w:r>
        <w:t>] (WRC-23)</w:t>
      </w:r>
    </w:p>
    <w:p w14:paraId="78FB39ED" w14:textId="4542BDE4" w:rsidR="00580C49" w:rsidRDefault="00580C49" w:rsidP="00580C49">
      <w:pPr>
        <w:pStyle w:val="EditorsNote"/>
      </w:pPr>
      <w:r w:rsidRPr="00580C49">
        <w:rPr>
          <w:highlight w:val="yellow"/>
        </w:rPr>
        <w:t xml:space="preserve">This </w:t>
      </w:r>
      <w:r>
        <w:rPr>
          <w:highlight w:val="yellow"/>
        </w:rPr>
        <w:t>A</w:t>
      </w:r>
      <w:r w:rsidRPr="00580C49">
        <w:rPr>
          <w:highlight w:val="yellow"/>
        </w:rPr>
        <w:t xml:space="preserve">nnex is based on the values considered in the work within ITU-R WP5A as of 21st September 2023 and it is recognized that there may be a need to review the </w:t>
      </w:r>
      <w:r>
        <w:rPr>
          <w:highlight w:val="yellow"/>
        </w:rPr>
        <w:t>A</w:t>
      </w:r>
      <w:r w:rsidRPr="00580C49">
        <w:rPr>
          <w:highlight w:val="yellow"/>
        </w:rPr>
        <w:t>nnex based on subsequent discussions and agreements within ITU-R</w:t>
      </w:r>
    </w:p>
    <w:p w14:paraId="24E98315" w14:textId="4E42EFED" w:rsidR="009E2739" w:rsidRPr="009E2739" w:rsidRDefault="009E2739" w:rsidP="009E2739">
      <w:pPr>
        <w:pStyle w:val="Annextitle"/>
      </w:pPr>
      <w:r w:rsidRPr="009E2739">
        <w:lastRenderedPageBreak/>
        <w:t xml:space="preserve">Measures to facilitate coexistence between </w:t>
      </w:r>
      <w:r>
        <w:t xml:space="preserve">the radionavigation-satellite service </w:t>
      </w:r>
      <w:r w:rsidRPr="009E2739">
        <w:t xml:space="preserve">(space-to-Earth) receivers and amateur services </w:t>
      </w:r>
      <w:r>
        <w:br/>
      </w:r>
      <w:r w:rsidRPr="009E2739">
        <w:t xml:space="preserve">in the </w:t>
      </w:r>
      <w:r>
        <w:t xml:space="preserve">frequency band </w:t>
      </w:r>
      <w:r w:rsidRPr="009E2739">
        <w:t xml:space="preserve">1 240 </w:t>
      </w:r>
      <w:r>
        <w:t xml:space="preserve">- </w:t>
      </w:r>
      <w:r w:rsidRPr="009E2739">
        <w:t xml:space="preserve">1 300 MHz </w:t>
      </w:r>
    </w:p>
    <w:p w14:paraId="41A1FD8C" w14:textId="17823BB2" w:rsidR="002E6451" w:rsidRDefault="002E6451" w:rsidP="002E6451">
      <w:pPr>
        <w:pStyle w:val="Normalaftertitle"/>
        <w:rPr>
          <w:szCs w:val="24"/>
        </w:rPr>
      </w:pPr>
      <w:r w:rsidRPr="00D87DD8">
        <w:rPr>
          <w:rFonts w:eastAsia="Batang"/>
          <w:lang w:bidi="ru-RU"/>
        </w:rPr>
        <w:t>No technical and operational measures will be applied in the frequency band 1</w:t>
      </w:r>
      <w:r>
        <w:rPr>
          <w:rFonts w:eastAsia="Batang"/>
          <w:lang w:bidi="ru-RU"/>
        </w:rPr>
        <w:t xml:space="preserve"> </w:t>
      </w:r>
      <w:r w:rsidRPr="00D87DD8">
        <w:rPr>
          <w:rFonts w:eastAsia="Batang"/>
          <w:lang w:bidi="ru-RU"/>
        </w:rPr>
        <w:t xml:space="preserve">240 </w:t>
      </w:r>
      <w:r>
        <w:rPr>
          <w:rFonts w:eastAsia="Batang"/>
          <w:lang w:bidi="ru-RU"/>
        </w:rPr>
        <w:t xml:space="preserve">– </w:t>
      </w:r>
      <w:r w:rsidRPr="00D87DD8">
        <w:rPr>
          <w:rFonts w:eastAsia="Batang"/>
          <w:lang w:bidi="ru-RU"/>
        </w:rPr>
        <w:t>1</w:t>
      </w:r>
      <w:r>
        <w:rPr>
          <w:rFonts w:eastAsia="Batang"/>
          <w:lang w:bidi="ru-RU"/>
        </w:rPr>
        <w:t xml:space="preserve"> </w:t>
      </w:r>
      <w:r w:rsidRPr="00D87DD8">
        <w:rPr>
          <w:rFonts w:eastAsia="Batang"/>
          <w:lang w:bidi="ru-RU"/>
        </w:rPr>
        <w:t>256 MHz</w:t>
      </w:r>
      <w:r>
        <w:rPr>
          <w:rFonts w:eastAsia="Batang"/>
          <w:lang w:bidi="ru-RU"/>
        </w:rPr>
        <w:t>.</w:t>
      </w:r>
    </w:p>
    <w:p w14:paraId="6BA555F4" w14:textId="320DB8B6" w:rsidR="009E2739" w:rsidRPr="00983767" w:rsidRDefault="009E2739" w:rsidP="009E2739">
      <w:pPr>
        <w:pStyle w:val="Normalaftertitle"/>
        <w:rPr>
          <w:szCs w:val="24"/>
        </w:rPr>
      </w:pPr>
      <w:r w:rsidRPr="00B92A55">
        <w:rPr>
          <w:szCs w:val="24"/>
        </w:rPr>
        <w:t>The following measures facilitate coexistence between RNSS (space-to-Earth) receivers and amateur services in the frequency band 1 2</w:t>
      </w:r>
      <w:r>
        <w:rPr>
          <w:szCs w:val="24"/>
        </w:rPr>
        <w:t>40 -</w:t>
      </w:r>
      <w:r w:rsidRPr="00B92A55">
        <w:rPr>
          <w:szCs w:val="24"/>
        </w:rPr>
        <w:t xml:space="preserve"> 1 300 MHz</w:t>
      </w:r>
      <w:r>
        <w:rPr>
          <w:szCs w:val="24"/>
        </w:rPr>
        <w:t xml:space="preserve">. </w:t>
      </w:r>
    </w:p>
    <w:p w14:paraId="40DF7477" w14:textId="60E00565" w:rsidR="009E2739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240" w:after="200" w:line="276" w:lineRule="auto"/>
        <w:textAlignment w:val="auto"/>
        <w:rPr>
          <w:szCs w:val="24"/>
        </w:rPr>
      </w:pPr>
      <w:r>
        <w:rPr>
          <w:szCs w:val="24"/>
        </w:rPr>
        <w:t>1</w:t>
      </w:r>
      <w:r>
        <w:rPr>
          <w:szCs w:val="24"/>
        </w:rPr>
        <w:tab/>
      </w:r>
      <w:r w:rsidRPr="009E2739">
        <w:rPr>
          <w:szCs w:val="24"/>
        </w:rPr>
        <w:t xml:space="preserve">For narrowband (BW ≤ 150 kHz) applications in the amateur service: </w:t>
      </w:r>
    </w:p>
    <w:p w14:paraId="43CFE4B9" w14:textId="4E02865D" w:rsidR="009E2739" w:rsidRPr="009E2739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240" w:after="200" w:line="276" w:lineRule="auto"/>
        <w:textAlignment w:val="auto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Frequency band</w:t>
      </w:r>
      <w:r w:rsidRPr="00983767">
        <w:rPr>
          <w:szCs w:val="24"/>
        </w:rPr>
        <w:t>: 1 25</w:t>
      </w:r>
      <w:r>
        <w:rPr>
          <w:szCs w:val="24"/>
        </w:rPr>
        <w:t>6</w:t>
      </w:r>
      <w:r w:rsidRPr="00983767">
        <w:rPr>
          <w:szCs w:val="24"/>
        </w:rPr>
        <w:t>-1 2</w:t>
      </w:r>
      <w:r>
        <w:rPr>
          <w:szCs w:val="24"/>
        </w:rPr>
        <w:t>59</w:t>
      </w:r>
      <w:r w:rsidRPr="00983767">
        <w:rPr>
          <w:szCs w:val="24"/>
        </w:rPr>
        <w:t xml:space="preserve"> MHz</w:t>
      </w:r>
    </w:p>
    <w:p w14:paraId="781FA161" w14:textId="7A38DDBF" w:rsidR="009E2739" w:rsidRPr="00B92A55" w:rsidRDefault="009E2739" w:rsidP="009E273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  <w:rPr>
          <w:rFonts w:eastAsia="Batang"/>
          <w:szCs w:val="24"/>
          <w:lang w:bidi="ru-RU"/>
        </w:rPr>
      </w:pPr>
      <w:r w:rsidRPr="00930944">
        <w:t>Maximum value of e.i.r.p</w:t>
      </w:r>
      <w:r w:rsidR="002E6451">
        <w:t>.</w:t>
      </w:r>
      <w:r w:rsidRPr="00930944">
        <w:t xml:space="preserve"> = </w:t>
      </w:r>
      <w:r w:rsidRPr="00930944">
        <w:rPr>
          <w:rFonts w:eastAsia="Batang"/>
          <w:lang w:bidi="ru-RU"/>
        </w:rPr>
        <w:t>24 dBW/1 kHz;</w:t>
      </w:r>
    </w:p>
    <w:p w14:paraId="53243A70" w14:textId="096F4C97" w:rsidR="009E2739" w:rsidRPr="009E2739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240" w:after="200" w:line="276" w:lineRule="auto"/>
        <w:textAlignment w:val="auto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Frequency band</w:t>
      </w:r>
      <w:r w:rsidRPr="00983767">
        <w:rPr>
          <w:szCs w:val="24"/>
        </w:rPr>
        <w:t>: 1 296-1 298 MHz</w:t>
      </w:r>
      <w:r>
        <w:rPr>
          <w:szCs w:val="24"/>
        </w:rPr>
        <w:t>:</w:t>
      </w:r>
    </w:p>
    <w:p w14:paraId="2FE2AE62" w14:textId="522652CF" w:rsidR="009E2739" w:rsidRPr="009E2739" w:rsidRDefault="009E2739" w:rsidP="009E273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  <w:r w:rsidRPr="009E2739">
        <w:t>Maximum transmitter power</w:t>
      </w:r>
      <w:r w:rsidRPr="009E2739">
        <w:rPr>
          <w:rStyle w:val="Appelnotedebasdep"/>
        </w:rPr>
        <w:footnoteReference w:id="1"/>
      </w:r>
      <w:r w:rsidRPr="009E2739">
        <w:t xml:space="preserve"> = 17 dBW for </w:t>
      </w:r>
      <w:r w:rsidRPr="009E2739">
        <w:sym w:font="Symbol" w:char="F071"/>
      </w:r>
      <w:r w:rsidRPr="009E2739">
        <w:t xml:space="preserve"> = 0°</w:t>
      </w:r>
    </w:p>
    <w:p w14:paraId="2648BB52" w14:textId="5537BB39" w:rsidR="009E2739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240" w:after="200" w:line="276" w:lineRule="auto"/>
        <w:textAlignment w:val="auto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Frequency band</w:t>
      </w:r>
      <w:r w:rsidRPr="00B92A55">
        <w:rPr>
          <w:szCs w:val="24"/>
        </w:rPr>
        <w:t>: 1 298-1 300 MHz</w:t>
      </w:r>
      <w:r>
        <w:rPr>
          <w:szCs w:val="24"/>
        </w:rPr>
        <w:t>:</w:t>
      </w:r>
    </w:p>
    <w:p w14:paraId="7377899B" w14:textId="580AA641" w:rsidR="009E2739" w:rsidRDefault="009E2739" w:rsidP="002E6451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  <w:r w:rsidRPr="009E2739">
        <w:t>Maximum transmitter power</w:t>
      </w:r>
      <w:r w:rsidRPr="009E2739">
        <w:rPr>
          <w:vertAlign w:val="superscript"/>
        </w:rPr>
        <w:t>1</w:t>
      </w:r>
      <w:r w:rsidRPr="009E2739">
        <w:t xml:space="preserve"> = 22 dBW </w:t>
      </w:r>
    </w:p>
    <w:p w14:paraId="207A3563" w14:textId="77777777" w:rsidR="009E2739" w:rsidRPr="009E2739" w:rsidRDefault="009E2739" w:rsidP="009E273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</w:p>
    <w:p w14:paraId="78D0CBBB" w14:textId="0975BBBD" w:rsidR="009E2739" w:rsidRPr="00983767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szCs w:val="24"/>
        </w:rPr>
      </w:pPr>
      <w:r>
        <w:rPr>
          <w:szCs w:val="24"/>
        </w:rPr>
        <w:t>2</w:t>
      </w:r>
      <w:r>
        <w:rPr>
          <w:szCs w:val="24"/>
        </w:rPr>
        <w:tab/>
      </w:r>
      <w:r w:rsidRPr="00983767">
        <w:rPr>
          <w:szCs w:val="24"/>
        </w:rPr>
        <w:t>For narrowband earth-moon-earth communications in the amateur service using a symmetric high-performance antenna (</w:t>
      </w:r>
      <w:proofErr w:type="gramStart"/>
      <w:r w:rsidRPr="00983767">
        <w:rPr>
          <w:szCs w:val="24"/>
        </w:rPr>
        <w:t>e.g.</w:t>
      </w:r>
      <w:proofErr w:type="gramEnd"/>
      <w:r w:rsidRPr="00983767">
        <w:rPr>
          <w:szCs w:val="24"/>
        </w:rPr>
        <w:t xml:space="preserve"> boresight gain at least 30 </w:t>
      </w:r>
      <w:proofErr w:type="spellStart"/>
      <w:r w:rsidRPr="00983767">
        <w:rPr>
          <w:szCs w:val="24"/>
        </w:rPr>
        <w:t>dBi</w:t>
      </w:r>
      <w:proofErr w:type="spellEnd"/>
      <w:r w:rsidRPr="00983767">
        <w:rPr>
          <w:szCs w:val="24"/>
        </w:rPr>
        <w:t>) pointing at least 15 degrees above the horizontal:</w:t>
      </w:r>
    </w:p>
    <w:p w14:paraId="7D24ACA2" w14:textId="0D8F80C2" w:rsidR="009E2739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240" w:after="200" w:line="276" w:lineRule="auto"/>
        <w:textAlignment w:val="auto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Frequency band</w:t>
      </w:r>
      <w:r w:rsidRPr="00983767">
        <w:rPr>
          <w:szCs w:val="24"/>
        </w:rPr>
        <w:t>: 1 298-1 300 MHz</w:t>
      </w:r>
      <w:r>
        <w:rPr>
          <w:szCs w:val="24"/>
        </w:rPr>
        <w:t>:</w:t>
      </w:r>
    </w:p>
    <w:p w14:paraId="02FFABAE" w14:textId="5E0FB682" w:rsidR="009E2739" w:rsidRPr="009E2739" w:rsidRDefault="009E2739" w:rsidP="009E273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  <w:r w:rsidRPr="009E2739">
        <w:t>Maximum transmitter power</w:t>
      </w:r>
      <w:r w:rsidRPr="009E2739">
        <w:rPr>
          <w:vertAlign w:val="superscript"/>
        </w:rPr>
        <w:t>1</w:t>
      </w:r>
      <w:r w:rsidRPr="009E2739">
        <w:t xml:space="preserve"> = 27 dBW</w:t>
      </w:r>
    </w:p>
    <w:p w14:paraId="193AFD1D" w14:textId="77777777" w:rsidR="009E2739" w:rsidRPr="009E2739" w:rsidRDefault="009E2739" w:rsidP="009E273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</w:p>
    <w:p w14:paraId="0B5DBC82" w14:textId="1ABEF612" w:rsidR="009E2739" w:rsidRPr="00B92A55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szCs w:val="24"/>
        </w:rPr>
      </w:pPr>
      <w:r>
        <w:rPr>
          <w:szCs w:val="24"/>
        </w:rPr>
        <w:t>3</w:t>
      </w:r>
      <w:r>
        <w:rPr>
          <w:szCs w:val="24"/>
        </w:rPr>
        <w:tab/>
      </w:r>
      <w:r w:rsidRPr="00B92A55">
        <w:rPr>
          <w:szCs w:val="24"/>
        </w:rPr>
        <w:t>For broadband applications (BW &gt; 150 kHz) in the amateur service:</w:t>
      </w:r>
    </w:p>
    <w:p w14:paraId="26157C81" w14:textId="070CF5C4" w:rsidR="009E2739" w:rsidRPr="00983767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240" w:after="200" w:line="276" w:lineRule="auto"/>
        <w:textAlignment w:val="auto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Frequency band</w:t>
      </w:r>
      <w:r w:rsidRPr="00B92A55">
        <w:rPr>
          <w:szCs w:val="24"/>
        </w:rPr>
        <w:t>: 1 25</w:t>
      </w:r>
      <w:r>
        <w:rPr>
          <w:szCs w:val="24"/>
        </w:rPr>
        <w:t>6</w:t>
      </w:r>
      <w:r w:rsidRPr="00B92A55">
        <w:rPr>
          <w:szCs w:val="24"/>
        </w:rPr>
        <w:t>-1 2</w:t>
      </w:r>
      <w:r>
        <w:rPr>
          <w:szCs w:val="24"/>
        </w:rPr>
        <w:t>59</w:t>
      </w:r>
      <w:r w:rsidRPr="00983767">
        <w:rPr>
          <w:szCs w:val="24"/>
        </w:rPr>
        <w:t xml:space="preserve"> MHz: </w:t>
      </w:r>
    </w:p>
    <w:p w14:paraId="215619F6" w14:textId="122EFCCD" w:rsidR="009E2739" w:rsidRDefault="009E2739" w:rsidP="009E273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  <w:r w:rsidRPr="00930944">
        <w:t>Maximum value of e.i.r.p</w:t>
      </w:r>
      <w:r w:rsidR="002E6451">
        <w:t>.</w:t>
      </w:r>
      <w:r w:rsidRPr="00930944">
        <w:t xml:space="preserve"> = </w:t>
      </w:r>
      <w:r w:rsidRPr="009E2739">
        <w:t>24 dBW/150 kHz</w:t>
      </w:r>
    </w:p>
    <w:p w14:paraId="2B44306C" w14:textId="77777777" w:rsidR="009E2739" w:rsidRPr="009E2739" w:rsidRDefault="009E2739" w:rsidP="009E273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</w:p>
    <w:p w14:paraId="3DF8C5FC" w14:textId="6BA2944C" w:rsidR="009E2739" w:rsidRPr="00983767" w:rsidRDefault="009E2739" w:rsidP="009E273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szCs w:val="24"/>
        </w:rPr>
      </w:pPr>
      <w:r>
        <w:rPr>
          <w:szCs w:val="24"/>
        </w:rPr>
        <w:t>4</w:t>
      </w:r>
      <w:r>
        <w:rPr>
          <w:szCs w:val="24"/>
        </w:rPr>
        <w:tab/>
      </w:r>
      <w:r w:rsidRPr="00983767">
        <w:rPr>
          <w:szCs w:val="24"/>
        </w:rPr>
        <w:t>For narrowband applications operating (bandwidth ≤ 150 kHz) in the amateur-satellite service (Earth-to-space)</w:t>
      </w:r>
      <w:r w:rsidR="002E6451">
        <w:rPr>
          <w:szCs w:val="24"/>
        </w:rPr>
        <w:t xml:space="preserve"> pointing at least 15 degrees above the horizontal</w:t>
      </w:r>
      <w:r w:rsidRPr="00983767">
        <w:rPr>
          <w:szCs w:val="24"/>
        </w:rPr>
        <w:t>:</w:t>
      </w:r>
    </w:p>
    <w:p w14:paraId="0BD01883" w14:textId="125766A0" w:rsidR="009E2739" w:rsidRDefault="00580C49" w:rsidP="00580C4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240" w:after="200" w:line="276" w:lineRule="auto"/>
        <w:textAlignment w:val="auto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r w:rsidR="009E2739">
        <w:rPr>
          <w:szCs w:val="24"/>
        </w:rPr>
        <w:t>Frequency band</w:t>
      </w:r>
      <w:r w:rsidR="009E2739" w:rsidRPr="00983767">
        <w:rPr>
          <w:szCs w:val="24"/>
        </w:rPr>
        <w:t>: 1 260-1 262 MHz</w:t>
      </w:r>
      <w:r w:rsidR="009E2739">
        <w:rPr>
          <w:szCs w:val="24"/>
        </w:rPr>
        <w:t>:</w:t>
      </w:r>
    </w:p>
    <w:p w14:paraId="49490366" w14:textId="67B47D12" w:rsidR="009E2739" w:rsidRPr="00580C49" w:rsidRDefault="009E2739" w:rsidP="00580C4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  <w:r w:rsidRPr="00580C49">
        <w:t xml:space="preserve">Maximum value of </w:t>
      </w:r>
      <w:r w:rsidR="00580C49" w:rsidRPr="00930944">
        <w:t>e.i.r.p</w:t>
      </w:r>
      <w:r w:rsidR="002E6451">
        <w:t>.</w:t>
      </w:r>
      <w:r w:rsidR="00580C49" w:rsidRPr="00930944">
        <w:t xml:space="preserve"> </w:t>
      </w:r>
      <w:r w:rsidRPr="00580C49">
        <w:t xml:space="preserve">= 37 dBW/150 kHz </w:t>
      </w:r>
    </w:p>
    <w:p w14:paraId="52090053" w14:textId="77777777" w:rsidR="009E2739" w:rsidRPr="00983767" w:rsidRDefault="009E2739" w:rsidP="009E2739">
      <w:pPr>
        <w:pStyle w:val="enumlev1"/>
        <w:ind w:left="1080" w:firstLine="0"/>
        <w:rPr>
          <w:szCs w:val="24"/>
        </w:rPr>
      </w:pPr>
    </w:p>
    <w:p w14:paraId="3E5E5AC7" w14:textId="5C3154D9" w:rsidR="009E2739" w:rsidRPr="00580C49" w:rsidRDefault="00580C49" w:rsidP="00580C4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szCs w:val="24"/>
        </w:rPr>
      </w:pPr>
      <w:r>
        <w:rPr>
          <w:szCs w:val="24"/>
        </w:rPr>
        <w:t>5</w:t>
      </w:r>
      <w:r>
        <w:rPr>
          <w:szCs w:val="24"/>
        </w:rPr>
        <w:tab/>
      </w:r>
      <w:r w:rsidR="009E2739" w:rsidRPr="00580C49">
        <w:rPr>
          <w:szCs w:val="24"/>
        </w:rPr>
        <w:t xml:space="preserve">Outside these preferred frequency blocks indicated in points 1 </w:t>
      </w:r>
      <w:r>
        <w:rPr>
          <w:szCs w:val="24"/>
        </w:rPr>
        <w:t>to</w:t>
      </w:r>
      <w:r w:rsidR="009E2739" w:rsidRPr="00580C49">
        <w:rPr>
          <w:szCs w:val="24"/>
        </w:rPr>
        <w:t xml:space="preserve"> 4 above, taking into account </w:t>
      </w:r>
      <w:r w:rsidR="009E2739" w:rsidRPr="00580C49">
        <w:rPr>
          <w:i/>
          <w:iCs/>
          <w:szCs w:val="24"/>
        </w:rPr>
        <w:t>recognizing b)</w:t>
      </w:r>
      <w:r w:rsidR="009E2739" w:rsidRPr="00580C49">
        <w:rPr>
          <w:szCs w:val="24"/>
        </w:rPr>
        <w:t xml:space="preserve"> and </w:t>
      </w:r>
      <w:r w:rsidR="009E2739" w:rsidRPr="00580C49">
        <w:rPr>
          <w:i/>
          <w:iCs/>
          <w:szCs w:val="24"/>
        </w:rPr>
        <w:t>c)</w:t>
      </w:r>
      <w:r w:rsidR="009E2739" w:rsidRPr="00580C49">
        <w:rPr>
          <w:szCs w:val="24"/>
        </w:rPr>
        <w:t xml:space="preserve">, </w:t>
      </w:r>
      <w:r w:rsidR="009E2739" w:rsidRPr="00983767">
        <w:rPr>
          <w:szCs w:val="24"/>
        </w:rPr>
        <w:t xml:space="preserve">operation of amateur and amateur-satellite services, in the frequency </w:t>
      </w:r>
      <w:r w:rsidR="009E2739" w:rsidRPr="00983767">
        <w:rPr>
          <w:szCs w:val="24"/>
        </w:rPr>
        <w:lastRenderedPageBreak/>
        <w:t>band 1</w:t>
      </w:r>
      <w:r>
        <w:rPr>
          <w:szCs w:val="24"/>
        </w:rPr>
        <w:t> </w:t>
      </w:r>
      <w:r w:rsidR="009E2739" w:rsidRPr="00983767">
        <w:rPr>
          <w:szCs w:val="24"/>
        </w:rPr>
        <w:t>25</w:t>
      </w:r>
      <w:r w:rsidR="009E2739">
        <w:rPr>
          <w:szCs w:val="24"/>
        </w:rPr>
        <w:t>6</w:t>
      </w:r>
      <w:r w:rsidR="009E2739" w:rsidRPr="00983767">
        <w:rPr>
          <w:szCs w:val="24"/>
        </w:rPr>
        <w:t>-1 300 MHz</w:t>
      </w:r>
      <w:r w:rsidR="009E2739" w:rsidRPr="00DE3061">
        <w:rPr>
          <w:szCs w:val="24"/>
        </w:rPr>
        <w:t xml:space="preserve">, is </w:t>
      </w:r>
      <w:r w:rsidR="009E2739">
        <w:rPr>
          <w:szCs w:val="24"/>
        </w:rPr>
        <w:t>only</w:t>
      </w:r>
      <w:r w:rsidR="009E2739" w:rsidRPr="00983767">
        <w:rPr>
          <w:szCs w:val="24"/>
        </w:rPr>
        <w:t xml:space="preserve"> </w:t>
      </w:r>
      <w:r w:rsidR="009E2739" w:rsidRPr="00580C49">
        <w:rPr>
          <w:szCs w:val="24"/>
        </w:rPr>
        <w:t>for experimental applications w</w:t>
      </w:r>
      <w:r w:rsidR="009E2739" w:rsidRPr="00983767">
        <w:rPr>
          <w:szCs w:val="24"/>
        </w:rPr>
        <w:t xml:space="preserve">ith </w:t>
      </w:r>
      <w:r w:rsidR="009E2739">
        <w:rPr>
          <w:szCs w:val="24"/>
        </w:rPr>
        <w:t xml:space="preserve">the following </w:t>
      </w:r>
      <w:r w:rsidR="009E2739" w:rsidRPr="00983767">
        <w:rPr>
          <w:szCs w:val="24"/>
        </w:rPr>
        <w:t xml:space="preserve">maximum value of </w:t>
      </w:r>
      <w:r>
        <w:rPr>
          <w:szCs w:val="24"/>
        </w:rPr>
        <w:t>e.i.r.p.</w:t>
      </w:r>
      <w:r w:rsidR="009E2739" w:rsidRPr="00580C49">
        <w:rPr>
          <w:szCs w:val="24"/>
        </w:rPr>
        <w:t>:</w:t>
      </w:r>
    </w:p>
    <w:p w14:paraId="38225DE6" w14:textId="3E47E8A3" w:rsidR="002E6451" w:rsidRPr="002E6451" w:rsidRDefault="002E6451" w:rsidP="002E6451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  <w:r w:rsidRPr="008679E0">
        <w:t>Maximum value of e.i.r.p</w:t>
      </w:r>
      <w:r>
        <w:t>.</w:t>
      </w:r>
      <w:r w:rsidRPr="008679E0">
        <w:t xml:space="preserve"> = -17 dBW</w:t>
      </w:r>
    </w:p>
    <w:p w14:paraId="2DA7F2D2" w14:textId="77777777" w:rsidR="00580C49" w:rsidRPr="00580C49" w:rsidRDefault="00580C49" w:rsidP="00580C49">
      <w:pPr>
        <w:shd w:val="clear" w:color="auto" w:fill="FFFFFF" w:themeFill="background1"/>
        <w:tabs>
          <w:tab w:val="clear" w:pos="1871"/>
          <w:tab w:val="clear" w:pos="2268"/>
          <w:tab w:val="left" w:pos="3345"/>
          <w:tab w:val="left" w:pos="5670"/>
          <w:tab w:val="right" w:pos="6946"/>
          <w:tab w:val="left" w:pos="7002"/>
        </w:tabs>
        <w:spacing w:before="80"/>
        <w:ind w:left="1080"/>
      </w:pPr>
    </w:p>
    <w:p w14:paraId="597F5A0E" w14:textId="1DF9755D" w:rsidR="009E2739" w:rsidRPr="00983767" w:rsidRDefault="00580C49" w:rsidP="00580C4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szCs w:val="24"/>
        </w:rPr>
      </w:pPr>
      <w:r>
        <w:rPr>
          <w:szCs w:val="24"/>
        </w:rPr>
        <w:t>6</w:t>
      </w:r>
      <w:r>
        <w:rPr>
          <w:szCs w:val="24"/>
        </w:rPr>
        <w:tab/>
      </w:r>
      <w:r w:rsidR="009E2739" w:rsidRPr="00983767">
        <w:rPr>
          <w:szCs w:val="24"/>
        </w:rPr>
        <w:t xml:space="preserve">When amateur </w:t>
      </w:r>
      <w:r w:rsidR="009E2739">
        <w:rPr>
          <w:szCs w:val="24"/>
        </w:rPr>
        <w:t xml:space="preserve">and </w:t>
      </w:r>
      <w:r w:rsidR="009E2739" w:rsidRPr="00983767">
        <w:rPr>
          <w:szCs w:val="24"/>
        </w:rPr>
        <w:t xml:space="preserve">amateur satellite station antennas are installed at large antenna heights compared to the typical values contained in Report ITU-R M.2513-0, </w:t>
      </w:r>
      <w:r w:rsidR="009E2739">
        <w:rPr>
          <w:szCs w:val="24"/>
        </w:rPr>
        <w:t>further</w:t>
      </w:r>
      <w:r w:rsidR="009E2739" w:rsidRPr="00983767">
        <w:rPr>
          <w:szCs w:val="24"/>
        </w:rPr>
        <w:t xml:space="preserve"> constraints or limitations </w:t>
      </w:r>
      <w:r w:rsidR="009E2739">
        <w:rPr>
          <w:szCs w:val="24"/>
        </w:rPr>
        <w:t>in addition to</w:t>
      </w:r>
      <w:r w:rsidR="009E2739" w:rsidRPr="00983767">
        <w:rPr>
          <w:szCs w:val="24"/>
        </w:rPr>
        <w:t xml:space="preserve"> those listed in the above points 1 to 5 may need to be considered by administrations, in particular for cases of the amateur station category referred to as “permanent installations” such as repeaters and propagation beacons</w:t>
      </w:r>
      <w:r>
        <w:rPr>
          <w:szCs w:val="24"/>
        </w:rPr>
        <w:t>.</w:t>
      </w:r>
    </w:p>
    <w:p w14:paraId="1C01DB58" w14:textId="61BBB399" w:rsidR="009E2739" w:rsidRPr="00983767" w:rsidRDefault="00580C49" w:rsidP="00580C4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szCs w:val="24"/>
        </w:rPr>
      </w:pPr>
      <w:r>
        <w:rPr>
          <w:szCs w:val="24"/>
        </w:rPr>
        <w:t>7</w:t>
      </w:r>
      <w:r>
        <w:rPr>
          <w:szCs w:val="24"/>
        </w:rPr>
        <w:tab/>
      </w:r>
      <w:r w:rsidR="009E2739" w:rsidRPr="00983767">
        <w:rPr>
          <w:szCs w:val="24"/>
        </w:rPr>
        <w:t xml:space="preserve">In case of </w:t>
      </w:r>
      <w:r w:rsidR="002E6451">
        <w:rPr>
          <w:szCs w:val="24"/>
        </w:rPr>
        <w:t>significant</w:t>
      </w:r>
      <w:r w:rsidR="009E2739" w:rsidRPr="00983767">
        <w:rPr>
          <w:szCs w:val="24"/>
        </w:rPr>
        <w:t xml:space="preserve"> increase of amateur</w:t>
      </w:r>
      <w:r w:rsidR="009E2739">
        <w:rPr>
          <w:szCs w:val="24"/>
        </w:rPr>
        <w:t xml:space="preserve"> </w:t>
      </w:r>
      <w:r w:rsidR="009E2739" w:rsidRPr="00983767">
        <w:rPr>
          <w:szCs w:val="24"/>
        </w:rPr>
        <w:t>satellite</w:t>
      </w:r>
      <w:r>
        <w:rPr>
          <w:szCs w:val="24"/>
        </w:rPr>
        <w:t xml:space="preserve"> station</w:t>
      </w:r>
      <w:r w:rsidR="009E2739" w:rsidRPr="00983767">
        <w:rPr>
          <w:szCs w:val="24"/>
        </w:rPr>
        <w:t>s in the frequency band 1 260</w:t>
      </w:r>
      <w:r>
        <w:rPr>
          <w:szCs w:val="24"/>
        </w:rPr>
        <w:t xml:space="preserve"> </w:t>
      </w:r>
      <w:r w:rsidR="009E2739" w:rsidRPr="00983767">
        <w:rPr>
          <w:szCs w:val="24"/>
        </w:rPr>
        <w:t>-1</w:t>
      </w:r>
      <w:r>
        <w:rPr>
          <w:szCs w:val="24"/>
        </w:rPr>
        <w:t> </w:t>
      </w:r>
      <w:r w:rsidR="009E2739" w:rsidRPr="00983767">
        <w:rPr>
          <w:szCs w:val="24"/>
        </w:rPr>
        <w:t>2</w:t>
      </w:r>
      <w:r w:rsidR="009E2739">
        <w:rPr>
          <w:szCs w:val="24"/>
        </w:rPr>
        <w:t>62</w:t>
      </w:r>
      <w:r>
        <w:rPr>
          <w:szCs w:val="24"/>
        </w:rPr>
        <w:t> </w:t>
      </w:r>
      <w:r w:rsidR="009E2739" w:rsidRPr="00983767">
        <w:rPr>
          <w:szCs w:val="24"/>
        </w:rPr>
        <w:t>MHz, additional measures on the time length of transmitter usage may be needed</w:t>
      </w:r>
      <w:r w:rsidR="009E2739">
        <w:rPr>
          <w:szCs w:val="24"/>
        </w:rPr>
        <w:t>:</w:t>
      </w:r>
    </w:p>
    <w:p w14:paraId="0ECB1507" w14:textId="0A087F9C" w:rsidR="009E2739" w:rsidRPr="00983767" w:rsidRDefault="00580C49" w:rsidP="00580C4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240" w:after="200" w:line="276" w:lineRule="auto"/>
        <w:textAlignment w:val="auto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r w:rsidR="009E2739" w:rsidRPr="00983767">
        <w:rPr>
          <w:szCs w:val="24"/>
        </w:rPr>
        <w:t xml:space="preserve">The </w:t>
      </w:r>
      <w:r w:rsidR="009E2739">
        <w:rPr>
          <w:szCs w:val="24"/>
        </w:rPr>
        <w:t>transmitting</w:t>
      </w:r>
      <w:r w:rsidR="009E2739" w:rsidRPr="00983767">
        <w:rPr>
          <w:szCs w:val="24"/>
        </w:rPr>
        <w:t xml:space="preserve"> duration of each </w:t>
      </w:r>
      <w:r w:rsidR="009E2739">
        <w:rPr>
          <w:szCs w:val="24"/>
        </w:rPr>
        <w:t xml:space="preserve">earth station of </w:t>
      </w:r>
      <w:r w:rsidR="009E2739" w:rsidRPr="00983767">
        <w:rPr>
          <w:szCs w:val="24"/>
        </w:rPr>
        <w:t xml:space="preserve">amateur satellite </w:t>
      </w:r>
      <w:r w:rsidR="009E2739">
        <w:rPr>
          <w:szCs w:val="24"/>
        </w:rPr>
        <w:t>service</w:t>
      </w:r>
      <w:r w:rsidR="009E2739" w:rsidRPr="00983767">
        <w:rPr>
          <w:szCs w:val="24"/>
        </w:rPr>
        <w:t xml:space="preserve"> may need to be limited </w:t>
      </w:r>
      <w:r w:rsidR="002E6451">
        <w:rPr>
          <w:szCs w:val="24"/>
        </w:rPr>
        <w:t>by</w:t>
      </w:r>
      <w:r w:rsidR="009E2739" w:rsidRPr="00983767">
        <w:rPr>
          <w:szCs w:val="24"/>
        </w:rPr>
        <w:t xml:space="preserve"> </w:t>
      </w:r>
      <w:r w:rsidR="002E6451">
        <w:rPr>
          <w:szCs w:val="24"/>
        </w:rPr>
        <w:t>60</w:t>
      </w:r>
      <w:r w:rsidR="009E2739" w:rsidRPr="00983767">
        <w:rPr>
          <w:szCs w:val="24"/>
        </w:rPr>
        <w:t xml:space="preserve"> minutes per day</w:t>
      </w:r>
      <w:r>
        <w:rPr>
          <w:szCs w:val="24"/>
        </w:rPr>
        <w:t>.</w:t>
      </w:r>
    </w:p>
    <w:p w14:paraId="64A4573D" w14:textId="26D40843" w:rsidR="009E2739" w:rsidRPr="00C805F6" w:rsidRDefault="00580C49" w:rsidP="00580C4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200" w:line="276" w:lineRule="auto"/>
        <w:textAlignment w:val="auto"/>
        <w:rPr>
          <w:szCs w:val="24"/>
        </w:rPr>
      </w:pPr>
      <w:r>
        <w:rPr>
          <w:szCs w:val="24"/>
        </w:rPr>
        <w:t>8</w:t>
      </w:r>
      <w:r>
        <w:rPr>
          <w:szCs w:val="24"/>
        </w:rPr>
        <w:tab/>
      </w:r>
      <w:r w:rsidR="009E2739" w:rsidRPr="00C805F6">
        <w:rPr>
          <w:szCs w:val="24"/>
        </w:rPr>
        <w:t>Due to the known interference cases and the immediate roll-out of dedicated mass-market RNSS receivers in the frequency band 1 25</w:t>
      </w:r>
      <w:r w:rsidR="009E2739">
        <w:rPr>
          <w:szCs w:val="24"/>
        </w:rPr>
        <w:t>6</w:t>
      </w:r>
      <w:r>
        <w:rPr>
          <w:szCs w:val="24"/>
        </w:rPr>
        <w:t xml:space="preserve"> </w:t>
      </w:r>
      <w:r w:rsidR="009E2739" w:rsidRPr="00983767">
        <w:rPr>
          <w:szCs w:val="24"/>
        </w:rPr>
        <w:t>-</w:t>
      </w:r>
      <w:r>
        <w:rPr>
          <w:szCs w:val="24"/>
        </w:rPr>
        <w:t xml:space="preserve"> </w:t>
      </w:r>
      <w:r w:rsidR="009E2739" w:rsidRPr="00983767">
        <w:rPr>
          <w:szCs w:val="24"/>
        </w:rPr>
        <w:t>1 300 MHz, administrations are invited to also consider changes to the existing assignments of domestic broadband ATV station</w:t>
      </w:r>
      <w:r w:rsidR="009E2739" w:rsidRPr="0047510C">
        <w:rPr>
          <w:szCs w:val="24"/>
        </w:rPr>
        <w:t>s, already in operation.</w:t>
      </w:r>
    </w:p>
    <w:p w14:paraId="0FB3B6E6" w14:textId="77777777" w:rsidR="009E2739" w:rsidRDefault="009E2739" w:rsidP="00580C49">
      <w:pPr>
        <w:pStyle w:val="Reasons"/>
      </w:pPr>
    </w:p>
    <w:p w14:paraId="03B7879F" w14:textId="6A9A3649" w:rsidR="00580C49" w:rsidRDefault="00580C49" w:rsidP="00580C49">
      <w:pPr>
        <w:pStyle w:val="Proposal"/>
      </w:pPr>
      <w:r>
        <w:t>SUP</w:t>
      </w:r>
      <w:r>
        <w:tab/>
        <w:t>EUR/XXXXA24A2</w:t>
      </w:r>
      <w:r w:rsidR="00FE2E76">
        <w:t>A1</w:t>
      </w:r>
      <w:r>
        <w:t>/4</w:t>
      </w:r>
    </w:p>
    <w:p w14:paraId="32DA90E4" w14:textId="77777777" w:rsidR="00580C49" w:rsidRDefault="00580C49" w:rsidP="00580C49">
      <w:pPr>
        <w:pStyle w:val="ResNo"/>
      </w:pPr>
      <w:r>
        <w:t xml:space="preserve">RESOLUTION </w:t>
      </w:r>
      <w:r w:rsidRPr="00B648FD">
        <w:rPr>
          <w:rStyle w:val="href"/>
          <w:rFonts w:eastAsia="SimSun"/>
        </w:rPr>
        <w:t>774</w:t>
      </w:r>
      <w:r>
        <w:t xml:space="preserve"> (WRC</w:t>
      </w:r>
      <w:r>
        <w:noBreakHyphen/>
        <w:t>19)</w:t>
      </w:r>
    </w:p>
    <w:p w14:paraId="05F5422A" w14:textId="77777777" w:rsidR="00580C49" w:rsidRDefault="00580C49" w:rsidP="00580C49">
      <w:pPr>
        <w:pStyle w:val="Restitle"/>
      </w:pPr>
      <w:r>
        <w:t xml:space="preserve">Studies on technical and operational measures to be applied in the </w:t>
      </w:r>
      <w:r>
        <w:br/>
        <w:t xml:space="preserve">frequency band 1 240-1 300 MHz to ensure the protection </w:t>
      </w:r>
      <w:r>
        <w:br/>
        <w:t>of the radionavigation-satellite service (space-to-Earth)</w:t>
      </w:r>
    </w:p>
    <w:p w14:paraId="2CF7F5BD" w14:textId="77777777" w:rsidR="00580C49" w:rsidRDefault="00580C49" w:rsidP="00580C49">
      <w:pPr>
        <w:pStyle w:val="Reasons"/>
      </w:pPr>
      <w:r>
        <w:rPr>
          <w:b/>
        </w:rPr>
        <w:t>Reasons:</w:t>
      </w:r>
      <w:r>
        <w:tab/>
      </w:r>
      <w:r w:rsidRPr="00D818F7">
        <w:t>Relevant studies are finalised and therefore the supporting Resolution can be suppressed</w:t>
      </w:r>
      <w:r>
        <w:t>.</w:t>
      </w:r>
    </w:p>
    <w:sectPr w:rsidR="00580C49">
      <w:headerReference w:type="default" r:id="rId14"/>
      <w:footerReference w:type="even" r:id="rId15"/>
      <w:footerReference w:type="default" r:id="rId16"/>
      <w:type w:val="oddPage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17D4" w14:textId="77777777" w:rsidR="006E5EE4" w:rsidRDefault="006E5EE4">
      <w:r>
        <w:separator/>
      </w:r>
    </w:p>
  </w:endnote>
  <w:endnote w:type="continuationSeparator" w:id="0">
    <w:p w14:paraId="6A6BC882" w14:textId="77777777" w:rsidR="006E5EE4" w:rsidRDefault="006E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TimesNewRoman,Italic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105D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CC491AF" w14:textId="07A6E10C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noProof/>
        <w:lang w:val="en-US"/>
      </w:rPr>
      <w:t>Q:\TEMPLATE\ITUOffice2007\POOL\DPM templates\WRC-23\E.docx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616964">
      <w:rPr>
        <w:noProof/>
      </w:rPr>
      <w:t>27.09.23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320A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7317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320AA">
      <w:rPr>
        <w:lang w:val="en-US"/>
      </w:rPr>
      <w:t>Q:\TEMPLATE\ITUOffice2007\POOL\DPM templates\WRC-23\E.docx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B872C" w14:textId="77777777" w:rsidR="006E5EE4" w:rsidRDefault="006E5EE4">
      <w:r>
        <w:rPr>
          <w:b/>
        </w:rPr>
        <w:t>_______________</w:t>
      </w:r>
    </w:p>
  </w:footnote>
  <w:footnote w:type="continuationSeparator" w:id="0">
    <w:p w14:paraId="1F2E2B58" w14:textId="77777777" w:rsidR="006E5EE4" w:rsidRDefault="006E5EE4">
      <w:r>
        <w:continuationSeparator/>
      </w:r>
    </w:p>
  </w:footnote>
  <w:footnote w:id="1">
    <w:p w14:paraId="205EE1AD" w14:textId="77777777" w:rsidR="009E2739" w:rsidRPr="00983767" w:rsidRDefault="009E2739" w:rsidP="009E2739">
      <w:pPr>
        <w:pStyle w:val="Notedebasdepage"/>
        <w:rPr>
          <w:szCs w:val="24"/>
        </w:rPr>
      </w:pPr>
      <w:r w:rsidRPr="00983767">
        <w:rPr>
          <w:rStyle w:val="Appelnotedebasdep"/>
          <w:szCs w:val="24"/>
        </w:rPr>
        <w:footnoteRef/>
      </w:r>
      <w:r w:rsidRPr="00983767">
        <w:rPr>
          <w:szCs w:val="24"/>
        </w:rPr>
        <w:t xml:space="preserve"> Maximum power delivered by the transmitter to the amateur antenna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734AC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05FC75B7" w14:textId="77777777" w:rsidR="00A066F1" w:rsidRPr="00A066F1" w:rsidRDefault="00BC75DE" w:rsidP="00241FA2">
    <w:pPr>
      <w:pStyle w:val="En-tte"/>
    </w:pPr>
    <w:r>
      <w:t>WRC</w:t>
    </w:r>
    <w:r w:rsidR="006D70B0">
      <w:t>23</w:t>
    </w:r>
    <w:r w:rsidR="00A066F1">
      <w:t>/</w:t>
    </w:r>
    <w:bookmarkStart w:id="15" w:name="OLE_LINK1"/>
    <w:bookmarkStart w:id="16" w:name="OLE_LINK2"/>
    <w:bookmarkStart w:id="17" w:name="OLE_LINK3"/>
    <w:r w:rsidR="00EB55C6">
      <w:t>5550(Add.24)(Add.2)</w:t>
    </w:r>
    <w:bookmarkEnd w:id="15"/>
    <w:bookmarkEnd w:id="16"/>
    <w:bookmarkEnd w:id="17"/>
    <w:r w:rsidR="00187BD9"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 w15:restartNumberingAfterBreak="0">
    <w:nsid w:val="15842A3E"/>
    <w:multiLevelType w:val="hybridMultilevel"/>
    <w:tmpl w:val="663C7B0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9E114E"/>
    <w:multiLevelType w:val="hybridMultilevel"/>
    <w:tmpl w:val="A20EA58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DC15BA"/>
    <w:multiLevelType w:val="hybridMultilevel"/>
    <w:tmpl w:val="771E41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4B6784"/>
    <w:multiLevelType w:val="hybridMultilevel"/>
    <w:tmpl w:val="65E0A5D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D221886"/>
    <w:multiLevelType w:val="hybridMultilevel"/>
    <w:tmpl w:val="0D34C576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PT">
    <w15:presenceInfo w15:providerId="None" w15:userId="CEP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30FA6"/>
    <w:rsid w:val="00146F6F"/>
    <w:rsid w:val="00161F26"/>
    <w:rsid w:val="0017367C"/>
    <w:rsid w:val="00187BD9"/>
    <w:rsid w:val="00190B55"/>
    <w:rsid w:val="001C3B5F"/>
    <w:rsid w:val="001D058F"/>
    <w:rsid w:val="002009EA"/>
    <w:rsid w:val="00202756"/>
    <w:rsid w:val="00202CA0"/>
    <w:rsid w:val="00216B6D"/>
    <w:rsid w:val="0022757F"/>
    <w:rsid w:val="00241FA2"/>
    <w:rsid w:val="00271316"/>
    <w:rsid w:val="002B349C"/>
    <w:rsid w:val="002D58BE"/>
    <w:rsid w:val="002E6451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3F373B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07A5C"/>
    <w:rsid w:val="0055140B"/>
    <w:rsid w:val="00580C49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03636"/>
    <w:rsid w:val="00615426"/>
    <w:rsid w:val="00616219"/>
    <w:rsid w:val="00616964"/>
    <w:rsid w:val="00645B7D"/>
    <w:rsid w:val="00657DE0"/>
    <w:rsid w:val="00685313"/>
    <w:rsid w:val="00692833"/>
    <w:rsid w:val="006A6E9B"/>
    <w:rsid w:val="006B7C2A"/>
    <w:rsid w:val="006C23DA"/>
    <w:rsid w:val="006D68B9"/>
    <w:rsid w:val="006D70B0"/>
    <w:rsid w:val="006E3D45"/>
    <w:rsid w:val="006E5EE4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E56"/>
    <w:rsid w:val="008B43F2"/>
    <w:rsid w:val="008B6CFF"/>
    <w:rsid w:val="0090161C"/>
    <w:rsid w:val="009274B4"/>
    <w:rsid w:val="00934EA2"/>
    <w:rsid w:val="00944A5C"/>
    <w:rsid w:val="00952A66"/>
    <w:rsid w:val="0099092F"/>
    <w:rsid w:val="009B1EA1"/>
    <w:rsid w:val="009B7C9A"/>
    <w:rsid w:val="009C56E5"/>
    <w:rsid w:val="009C7716"/>
    <w:rsid w:val="009E2739"/>
    <w:rsid w:val="009E5FC8"/>
    <w:rsid w:val="009E687A"/>
    <w:rsid w:val="009F236F"/>
    <w:rsid w:val="009F7178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1EF7"/>
    <w:rsid w:val="00B94AD0"/>
    <w:rsid w:val="00BB3A95"/>
    <w:rsid w:val="00BC75DE"/>
    <w:rsid w:val="00BD6CCE"/>
    <w:rsid w:val="00BD7C23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21F4"/>
    <w:rsid w:val="00CE388F"/>
    <w:rsid w:val="00CE5E47"/>
    <w:rsid w:val="00CF020F"/>
    <w:rsid w:val="00CF2B5B"/>
    <w:rsid w:val="00D14CE0"/>
    <w:rsid w:val="00D255D4"/>
    <w:rsid w:val="00D268B3"/>
    <w:rsid w:val="00D3285B"/>
    <w:rsid w:val="00D52FD6"/>
    <w:rsid w:val="00D54009"/>
    <w:rsid w:val="00D5651D"/>
    <w:rsid w:val="00D57A34"/>
    <w:rsid w:val="00D74898"/>
    <w:rsid w:val="00D75C60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356A9"/>
    <w:rsid w:val="00E45D05"/>
    <w:rsid w:val="00E465BB"/>
    <w:rsid w:val="00E55816"/>
    <w:rsid w:val="00E55AEF"/>
    <w:rsid w:val="00E976C1"/>
    <w:rsid w:val="00EA12E5"/>
    <w:rsid w:val="00EB0812"/>
    <w:rsid w:val="00EB54B2"/>
    <w:rsid w:val="00EB55C6"/>
    <w:rsid w:val="00EF1932"/>
    <w:rsid w:val="00EF71B6"/>
    <w:rsid w:val="00F02766"/>
    <w:rsid w:val="00F05BD4"/>
    <w:rsid w:val="00F06473"/>
    <w:rsid w:val="00F320AA"/>
    <w:rsid w:val="00F6155B"/>
    <w:rsid w:val="00F65C19"/>
    <w:rsid w:val="00F822B0"/>
    <w:rsid w:val="00FC0D60"/>
    <w:rsid w:val="00FD08E2"/>
    <w:rsid w:val="00FD18DA"/>
    <w:rsid w:val="00FD2546"/>
    <w:rsid w:val="00FD772E"/>
    <w:rsid w:val="00FE03DB"/>
    <w:rsid w:val="00FE2E76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1607880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qFormat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link w:val="AnnextitleChar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link w:val="CallChar"/>
    <w:qFormat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EB54B2"/>
    <w:pPr>
      <w:spacing w:after="240"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EB54B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aliases w:val="ECC Footnote number"/>
    <w:basedOn w:val="Policepardfaut"/>
    <w:rsid w:val="00745AEE"/>
    <w:rPr>
      <w:position w:val="6"/>
      <w:sz w:val="18"/>
    </w:rPr>
  </w:style>
  <w:style w:type="paragraph" w:styleId="Notedebasdepage">
    <w:name w:val="footnote text"/>
    <w:aliases w:val="ECC Footnote"/>
    <w:basedOn w:val="Normal"/>
    <w:link w:val="NotedebasdepageCar"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aliases w:val="ECC Footnote Car"/>
    <w:basedOn w:val="Policepardfaut"/>
    <w:link w:val="Notedebasdepage"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link w:val="NormalaftertitleChar"/>
    <w:qFormat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Tabletext"/>
    <w:rsid w:val="00EB54B2"/>
    <w:rPr>
      <w:sz w:val="18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link w:val="ProposalChar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EB54B2"/>
    <w:pPr>
      <w:keepNext/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EB54B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fin">
    <w:name w:val="Table_fin"/>
    <w:basedOn w:val="Tabletext"/>
    <w:qFormat/>
    <w:rsid w:val="00F822B0"/>
    <w:pPr>
      <w:spacing w:before="0" w:after="0"/>
    </w:pPr>
  </w:style>
  <w:style w:type="paragraph" w:customStyle="1" w:styleId="EditorsNote">
    <w:name w:val="EditorsNote"/>
    <w:basedOn w:val="Normal"/>
    <w:qFormat/>
    <w:rsid w:val="00EB54B2"/>
    <w:pPr>
      <w:spacing w:before="240" w:after="240"/>
    </w:pPr>
    <w:rPr>
      <w:i/>
    </w:rPr>
  </w:style>
  <w:style w:type="character" w:customStyle="1" w:styleId="href">
    <w:name w:val="href"/>
    <w:basedOn w:val="Policepardfaut"/>
    <w:rsid w:val="009B463A"/>
  </w:style>
  <w:style w:type="character" w:customStyle="1" w:styleId="HeadingbChar">
    <w:name w:val="Heading_b Char"/>
    <w:basedOn w:val="Policepardfaut"/>
    <w:link w:val="Headingb"/>
    <w:locked/>
    <w:rsid w:val="006D68B9"/>
    <w:rPr>
      <w:rFonts w:ascii="Times New Roman Bold" w:hAnsi="Times New Roman Bold" w:cs="Times New Roman Bold"/>
      <w:b/>
      <w:sz w:val="24"/>
      <w:lang w:val="fr-CH" w:eastAsia="en-US"/>
    </w:rPr>
  </w:style>
  <w:style w:type="paragraph" w:styleId="Rvision">
    <w:name w:val="Revision"/>
    <w:hidden/>
    <w:uiPriority w:val="99"/>
    <w:semiHidden/>
    <w:rsid w:val="006D68B9"/>
    <w:rPr>
      <w:rFonts w:ascii="Times New Roman" w:hAnsi="Times New Roman"/>
      <w:sz w:val="24"/>
      <w:lang w:val="en-GB" w:eastAsia="en-US"/>
    </w:rPr>
  </w:style>
  <w:style w:type="character" w:customStyle="1" w:styleId="CallChar">
    <w:name w:val="Call Char"/>
    <w:basedOn w:val="Policepardfaut"/>
    <w:link w:val="Call"/>
    <w:qFormat/>
    <w:locked/>
    <w:rsid w:val="00130FA6"/>
    <w:rPr>
      <w:rFonts w:ascii="Times New Roman" w:hAnsi="Times New Roman"/>
      <w:i/>
      <w:sz w:val="24"/>
      <w:lang w:val="en-GB" w:eastAsia="en-US"/>
    </w:rPr>
  </w:style>
  <w:style w:type="character" w:customStyle="1" w:styleId="NormalaftertitleChar">
    <w:name w:val="Normal after title Char"/>
    <w:basedOn w:val="Policepardfaut"/>
    <w:link w:val="Normalaftertitle"/>
    <w:qFormat/>
    <w:locked/>
    <w:rsid w:val="00130FA6"/>
    <w:rPr>
      <w:rFonts w:ascii="Times New Roman" w:hAnsi="Times New Roman"/>
      <w:sz w:val="24"/>
      <w:lang w:val="en-GB" w:eastAsia="en-US"/>
    </w:rPr>
  </w:style>
  <w:style w:type="character" w:customStyle="1" w:styleId="ProposalChar">
    <w:name w:val="Proposal Char"/>
    <w:basedOn w:val="Policepardfaut"/>
    <w:link w:val="Proposal"/>
    <w:locked/>
    <w:rsid w:val="009E2739"/>
    <w:rPr>
      <w:rFonts w:ascii="Times New Roman" w:hAnsi="Times New Roman Bold"/>
      <w:b/>
      <w:sz w:val="24"/>
      <w:lang w:val="en-GB" w:eastAsia="en-US"/>
    </w:rPr>
  </w:style>
  <w:style w:type="character" w:customStyle="1" w:styleId="ReasonsChar">
    <w:name w:val="Reasons Char"/>
    <w:basedOn w:val="Policepardfaut"/>
    <w:link w:val="Reasons"/>
    <w:locked/>
    <w:rsid w:val="009E2739"/>
    <w:rPr>
      <w:rFonts w:ascii="Times New Roman" w:hAnsi="Times New Roman"/>
      <w:sz w:val="24"/>
      <w:lang w:val="en-GB" w:eastAsia="en-US"/>
    </w:rPr>
  </w:style>
  <w:style w:type="paragraph" w:styleId="Paragraphedeliste">
    <w:name w:val="List Paragraph"/>
    <w:basedOn w:val="Normal"/>
    <w:uiPriority w:val="34"/>
    <w:qFormat/>
    <w:rsid w:val="009E2739"/>
    <w:pPr>
      <w:ind w:left="720"/>
      <w:contextualSpacing/>
    </w:pPr>
  </w:style>
  <w:style w:type="character" w:customStyle="1" w:styleId="enumlev1Char">
    <w:name w:val="enumlev1 Char"/>
    <w:basedOn w:val="Policepardfaut"/>
    <w:link w:val="enumlev1"/>
    <w:qFormat/>
    <w:locked/>
    <w:rsid w:val="009E2739"/>
    <w:rPr>
      <w:rFonts w:ascii="Times New Roman" w:hAnsi="Times New Roman"/>
      <w:sz w:val="24"/>
      <w:lang w:val="en-GB" w:eastAsia="en-US"/>
    </w:rPr>
  </w:style>
  <w:style w:type="character" w:customStyle="1" w:styleId="AnnextitleChar">
    <w:name w:val="Annex_title Char"/>
    <w:basedOn w:val="Policepardfaut"/>
    <w:link w:val="Annextitle"/>
    <w:rsid w:val="00BD7C23"/>
    <w:rPr>
      <w:rFonts w:ascii="Times New Roman Bold" w:hAnsi="Times New Roman Bold"/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R23-WRC23-C-5550!A24-A2!MSW-E</DPM_x0020_File_x0020_name>
    <DPM_x0020_Author xmlns="32a1a8c5-2265-4ebc-b7a0-2071e2c5c9bb" xsi:nil="false">Conference Proposals Interface (CPI)</DPM_x0020_Author>
    <DPM_x0020_Version xmlns="32a1a8c5-2265-4ebc-b7a0-2071e2c5c9bb" xsi:nil="false">CPI_2022.05.12.01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C3052-3FE4-430A-A126-690EC15570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C90BF8-28CD-472C-886D-B24531489814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3.xml><?xml version="1.0" encoding="utf-8"?>
<ds:datastoreItem xmlns:ds="http://schemas.openxmlformats.org/officeDocument/2006/customXml" ds:itemID="{00DE5741-6FA3-4C40-8CF6-FEA234DE2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E0552D-E9D7-4C09-BDCD-4357281F226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ED59A6F-83AD-441D-BA7B-A23850648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1667</Words>
  <Characters>9686</Characters>
  <Application>Microsoft Office Word</Application>
  <DocSecurity>4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R23-WRC23-C-5550!A24-A2!MSW-E</vt:lpstr>
    </vt:vector>
  </TitlesOfParts>
  <Manager>General Secretariat - Pool</Manager>
  <Company>International Telecommunication Union (ITU)</Company>
  <LinksUpToDate>false</LinksUpToDate>
  <CharactersWithSpaces>11331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R23-WRC23-C-5550!A24-A2!MSW-E</dc:title>
  <dc:subject>World Radiocommunication Conference - 2023</dc:subject>
  <dc:creator>manias</dc:creator>
  <cp:keywords>CPI_2022.05.12.01</cp:keywords>
  <dc:description>Uploaded on 2015.07.06</dc:description>
  <cp:lastModifiedBy>OFCOM</cp:lastModifiedBy>
  <cp:revision>2</cp:revision>
  <cp:lastPrinted>2017-02-10T08:23:00Z</cp:lastPrinted>
  <dcterms:created xsi:type="dcterms:W3CDTF">2023-09-29T08:04:00Z</dcterms:created>
  <dcterms:modified xsi:type="dcterms:W3CDTF">2023-09-29T08:04:00Z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